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002451"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w:t>
      </w:r>
      <w:r w:rsidR="00642EFE" w:rsidRPr="009044F1">
        <w:rPr>
          <w:rFonts w:ascii="GHEA Grapalat" w:hAnsi="GHEA Grapalat"/>
          <w:i w:val="0"/>
          <w:sz w:val="24"/>
          <w:szCs w:val="24"/>
        </w:rPr>
        <w:t xml:space="preserve"> </w:t>
      </w:r>
      <w:r w:rsidRPr="00487535">
        <w:rPr>
          <w:rFonts w:ascii="GHEA Grapalat" w:hAnsi="GHEA Grapalat"/>
          <w:i w:val="0"/>
          <w:sz w:val="22"/>
          <w:szCs w:val="24"/>
        </w:rPr>
        <w:t>ЗАПРОСЕ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D302B8" w:rsidRPr="00D302B8">
        <w:rPr>
          <w:rFonts w:ascii="GHEA Grapalat" w:hAnsi="GHEA Grapalat"/>
          <w:i w:val="0"/>
          <w:sz w:val="24"/>
          <w:szCs w:val="24"/>
        </w:rPr>
        <w:t>5</w:t>
      </w:r>
      <w:r w:rsidRPr="009044F1">
        <w:rPr>
          <w:rFonts w:ascii="GHEA Grapalat" w:hAnsi="GHEA Grapalat"/>
          <w:i w:val="0"/>
          <w:sz w:val="24"/>
          <w:szCs w:val="24"/>
        </w:rPr>
        <w:t>" "</w:t>
      </w:r>
      <w:r w:rsidR="00C935DC">
        <w:rPr>
          <w:rFonts w:ascii="GHEA Grapalat" w:hAnsi="GHEA Grapalat"/>
          <w:i w:val="0"/>
          <w:sz w:val="24"/>
          <w:szCs w:val="24"/>
        </w:rPr>
        <w:t>03</w:t>
      </w:r>
      <w:r w:rsidRPr="009044F1">
        <w:rPr>
          <w:rFonts w:ascii="GHEA Grapalat" w:hAnsi="GHEA Grapalat"/>
          <w:i w:val="0"/>
          <w:sz w:val="24"/>
          <w:szCs w:val="24"/>
        </w:rPr>
        <w:t>" 20</w:t>
      </w:r>
      <w:r w:rsidR="00D302B8" w:rsidRPr="00D302B8">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002451" w:rsidRPr="00002451">
        <w:rPr>
          <w:rFonts w:ascii="GHEA Grapalat" w:hAnsi="GHEA Grapalat"/>
          <w:i w:val="0"/>
          <w:sz w:val="24"/>
          <w:szCs w:val="24"/>
        </w:rPr>
        <w:t>1</w:t>
      </w:r>
      <w:r w:rsidRPr="009044F1">
        <w:rPr>
          <w:rFonts w:ascii="GHEA Grapalat" w:hAnsi="GHEA Grapalat"/>
          <w:i w:val="0"/>
          <w:sz w:val="24"/>
          <w:szCs w:val="24"/>
        </w:rPr>
        <w:t xml:space="preserve">" </w:t>
      </w:r>
    </w:p>
    <w:p w:rsidR="0091042F" w:rsidRPr="00C935DC" w:rsidRDefault="0006703E" w:rsidP="00B46D58">
      <w:pPr>
        <w:pStyle w:val="a3"/>
        <w:widowControl w:val="0"/>
        <w:spacing w:after="160" w:line="240" w:lineRule="auto"/>
        <w:ind w:firstLine="0"/>
        <w:jc w:val="center"/>
        <w:rPr>
          <w:rFonts w:ascii="Sylfaen" w:hAnsi="Sylfaen"/>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FB33B6" w:rsidRPr="00FB33B6">
        <w:rPr>
          <w:rFonts w:ascii="GHEA Grapalat" w:hAnsi="GHEA Grapalat"/>
          <w:i w:val="0"/>
          <w:sz w:val="24"/>
          <w:szCs w:val="24"/>
        </w:rPr>
        <w:t>Х</w:t>
      </w:r>
      <w:r w:rsidR="00D302B8">
        <w:rPr>
          <w:rFonts w:ascii="GHEA Grapalat" w:hAnsi="GHEA Grapalat"/>
          <w:i w:val="0"/>
          <w:sz w:val="24"/>
          <w:szCs w:val="24"/>
          <w:lang w:val="en-US"/>
        </w:rPr>
        <w:t>AAPK</w:t>
      </w:r>
      <w:r w:rsidR="00002451" w:rsidRPr="00002451">
        <w:rPr>
          <w:rFonts w:ascii="GHEA Grapalat" w:hAnsi="GHEA Grapalat"/>
          <w:i w:val="0"/>
          <w:sz w:val="24"/>
          <w:szCs w:val="24"/>
        </w:rPr>
        <w:t>-</w:t>
      </w:r>
      <w:r w:rsidR="00002451">
        <w:rPr>
          <w:rFonts w:ascii="GHEA Grapalat" w:hAnsi="GHEA Grapalat"/>
          <w:i w:val="0"/>
          <w:sz w:val="24"/>
          <w:szCs w:val="24"/>
          <w:lang w:val="en-US"/>
        </w:rPr>
        <w:t>GH</w:t>
      </w:r>
      <w:r w:rsidR="00642EFE" w:rsidRPr="009044F1">
        <w:rPr>
          <w:rFonts w:ascii="GHEA Grapalat" w:hAnsi="GHEA Grapalat"/>
          <w:i w:val="0"/>
          <w:sz w:val="24"/>
          <w:szCs w:val="24"/>
        </w:rPr>
        <w:t xml:space="preserve">APDzB </w:t>
      </w:r>
      <w:r w:rsidR="00C935DC">
        <w:rPr>
          <w:rFonts w:ascii="GHEA Grapalat" w:hAnsi="GHEA Grapalat"/>
          <w:i w:val="0"/>
          <w:sz w:val="24"/>
          <w:szCs w:val="24"/>
        </w:rPr>
        <w:t>-20/0</w:t>
      </w:r>
      <w:r w:rsidR="00C935DC">
        <w:rPr>
          <w:rFonts w:ascii="Sylfaen" w:hAnsi="Sylfaen"/>
          <w:i w:val="0"/>
          <w:sz w:val="24"/>
          <w:szCs w:val="24"/>
        </w:rPr>
        <w:t>2</w:t>
      </w:r>
    </w:p>
    <w:p w:rsidR="0091042F" w:rsidRPr="009044F1" w:rsidRDefault="0091042F" w:rsidP="00B46D58">
      <w:pPr>
        <w:pStyle w:val="a3"/>
        <w:widowControl w:val="0"/>
        <w:spacing w:after="160" w:line="240" w:lineRule="auto"/>
        <w:rPr>
          <w:rFonts w:ascii="GHEA Grapalat" w:hAnsi="GHEA Grapalat"/>
          <w:i w:val="0"/>
          <w:sz w:val="24"/>
          <w:szCs w:val="24"/>
        </w:rPr>
      </w:pPr>
    </w:p>
    <w:p w:rsidR="00642EFE" w:rsidRPr="009044F1" w:rsidRDefault="00642EFE" w:rsidP="00D302B8">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002451">
        <w:rPr>
          <w:rFonts w:ascii="GHEA Grapalat" w:hAnsi="GHEA Grapalat"/>
          <w:i w:val="0"/>
          <w:sz w:val="24"/>
          <w:szCs w:val="24"/>
        </w:rPr>
        <w:t>«</w:t>
      </w:r>
      <w:r w:rsidR="00D302B8">
        <w:rPr>
          <w:rFonts w:ascii="GHEA Grapalat" w:hAnsi="GHEA Grapalat"/>
          <w:i w:val="0"/>
          <w:sz w:val="24"/>
          <w:szCs w:val="24"/>
        </w:rPr>
        <w:t>Овташат</w:t>
      </w:r>
      <w:r w:rsidR="00002451" w:rsidRPr="00002451">
        <w:rPr>
          <w:rFonts w:ascii="GHEA Grapalat" w:hAnsi="GHEA Grapalat"/>
          <w:i w:val="0"/>
          <w:sz w:val="24"/>
          <w:szCs w:val="24"/>
        </w:rPr>
        <w:t xml:space="preserve"> ААПК</w:t>
      </w:r>
      <w:r w:rsidR="00002451">
        <w:rPr>
          <w:rFonts w:ascii="GHEA Grapalat" w:hAnsi="GHEA Grapalat"/>
          <w:i w:val="0"/>
          <w:sz w:val="24"/>
          <w:szCs w:val="24"/>
        </w:rPr>
        <w:t>»</w:t>
      </w:r>
      <w:r w:rsidR="00002451" w:rsidRPr="00002451">
        <w:rPr>
          <w:rFonts w:ascii="GHEA Grapalat" w:hAnsi="GHEA Grapalat"/>
          <w:i w:val="0"/>
          <w:sz w:val="24"/>
          <w:szCs w:val="24"/>
        </w:rPr>
        <w:t xml:space="preserve"> ГНО</w:t>
      </w:r>
      <w:r w:rsidR="00002451">
        <w:rPr>
          <w:rFonts w:ascii="GHEA Grapalat" w:hAnsi="GHEA Grapalat"/>
          <w:i w:val="0"/>
          <w:sz w:val="24"/>
          <w:szCs w:val="24"/>
        </w:rPr>
        <w:t>, находящийся по</w:t>
      </w:r>
      <w:r w:rsidR="00002451" w:rsidRPr="00002451">
        <w:rPr>
          <w:rFonts w:ascii="GHEA Grapalat" w:hAnsi="GHEA Grapalat"/>
          <w:i w:val="0"/>
          <w:sz w:val="24"/>
          <w:szCs w:val="24"/>
        </w:rPr>
        <w:t xml:space="preserve"> </w:t>
      </w:r>
      <w:r w:rsidRPr="009044F1">
        <w:rPr>
          <w:rFonts w:ascii="GHEA Grapalat" w:hAnsi="GHEA Grapalat"/>
          <w:i w:val="0"/>
          <w:sz w:val="24"/>
          <w:szCs w:val="24"/>
        </w:rPr>
        <w:t>адресу:</w:t>
      </w:r>
      <w:r w:rsidR="00D302B8">
        <w:rPr>
          <w:rFonts w:ascii="GHEA Grapalat" w:hAnsi="GHEA Grapalat"/>
          <w:i w:val="0"/>
          <w:sz w:val="24"/>
          <w:szCs w:val="24"/>
        </w:rPr>
        <w:t xml:space="preserve">Овташат  Баграмян 57   </w:t>
      </w:r>
      <w:r w:rsidRPr="007B0562">
        <w:rPr>
          <w:rFonts w:ascii="GHEA Grapalat" w:hAnsi="GHEA Grapalat"/>
          <w:i w:val="0"/>
          <w:sz w:val="24"/>
          <w:szCs w:val="24"/>
        </w:rPr>
        <w:t xml:space="preserve">объявляет </w:t>
      </w:r>
      <w:r w:rsidR="00002451" w:rsidRPr="00487535">
        <w:rPr>
          <w:rFonts w:ascii="GHEA Grapalat" w:hAnsi="GHEA Grapalat"/>
          <w:i w:val="0"/>
          <w:sz w:val="22"/>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002451" w:rsidRDefault="00A20B69" w:rsidP="00002451">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 поставку</w:t>
      </w:r>
      <w:r w:rsidR="00002451" w:rsidRPr="00002451">
        <w:rPr>
          <w:rFonts w:ascii="GHEA Grapalat" w:hAnsi="GHEA Grapalat"/>
          <w:i w:val="0"/>
          <w:spacing w:val="6"/>
          <w:sz w:val="24"/>
          <w:szCs w:val="24"/>
        </w:rPr>
        <w:t xml:space="preserve"> лекарство</w:t>
      </w:r>
      <w:r w:rsidRPr="00782D60">
        <w:rPr>
          <w:rFonts w:ascii="GHEA Grapalat" w:hAnsi="GHEA Grapalat"/>
          <w:i w:val="0"/>
          <w:spacing w:val="6"/>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43701E"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1"/>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02451" w:rsidRPr="00002451">
        <w:rPr>
          <w:rFonts w:ascii="GHEA Grapalat" w:hAnsi="GHEA Grapalat"/>
          <w:i w:val="0"/>
          <w:sz w:val="24"/>
          <w:szCs w:val="24"/>
        </w:rPr>
        <w:t>6</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002451" w:rsidRPr="00002451">
        <w:rPr>
          <w:rFonts w:ascii="GHEA Grapalat" w:hAnsi="GHEA Grapalat"/>
          <w:i w:val="0"/>
          <w:sz w:val="24"/>
          <w:szCs w:val="24"/>
        </w:rPr>
        <w:t>12:00</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02451" w:rsidRPr="00002451" w:rsidRDefault="003F6ED1" w:rsidP="00002451">
      <w:pPr>
        <w:pStyle w:val="a3"/>
        <w:widowControl w:val="0"/>
        <w:spacing w:line="240" w:lineRule="auto"/>
        <w:ind w:firstLine="709"/>
        <w:jc w:val="left"/>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D302B8">
        <w:rPr>
          <w:rFonts w:ascii="GHEA Grapalat" w:hAnsi="GHEA Grapalat"/>
          <w:i w:val="0"/>
          <w:sz w:val="24"/>
          <w:szCs w:val="24"/>
        </w:rPr>
        <w:t xml:space="preserve">Овташат  Баграмян 57   </w:t>
      </w:r>
    </w:p>
    <w:p w:rsidR="003F6ED1" w:rsidRPr="00002451" w:rsidRDefault="003F6ED1" w:rsidP="00002451">
      <w:pPr>
        <w:pStyle w:val="a3"/>
        <w:widowControl w:val="0"/>
        <w:spacing w:after="160"/>
        <w:ind w:firstLine="567"/>
        <w:rPr>
          <w:rFonts w:ascii="GHEA Grapalat" w:hAnsi="GHEA Grapalat"/>
          <w:i w:val="0"/>
          <w:spacing w:val="6"/>
          <w:sz w:val="24"/>
          <w:szCs w:val="24"/>
        </w:rPr>
      </w:pPr>
      <w:r w:rsidRPr="000F0CA8">
        <w:rPr>
          <w:rFonts w:ascii="GHEA Grapalat" w:hAnsi="GHEA Grapalat"/>
          <w:i w:val="0"/>
          <w:sz w:val="24"/>
          <w:szCs w:val="24"/>
        </w:rPr>
        <w:t xml:space="preserve">в документарной форме, до </w:t>
      </w:r>
      <w:r w:rsidR="00002451" w:rsidRPr="00002451">
        <w:rPr>
          <w:rFonts w:ascii="GHEA Grapalat" w:hAnsi="GHEA Grapalat"/>
          <w:i w:val="0"/>
          <w:sz w:val="24"/>
          <w:szCs w:val="24"/>
        </w:rPr>
        <w:t xml:space="preserve">12:00 </w:t>
      </w:r>
      <w:r w:rsidRPr="000F0CA8">
        <w:rPr>
          <w:rFonts w:ascii="GHEA Grapalat" w:hAnsi="GHEA Grapalat"/>
          <w:i w:val="0"/>
          <w:sz w:val="24"/>
          <w:szCs w:val="24"/>
        </w:rPr>
        <w:t xml:space="preserve">часов </w:t>
      </w:r>
      <w:r w:rsidR="00002451" w:rsidRPr="00002451">
        <w:rPr>
          <w:rFonts w:ascii="GHEA Grapalat" w:hAnsi="GHEA Grapalat"/>
          <w:i w:val="0"/>
          <w:sz w:val="24"/>
          <w:szCs w:val="24"/>
        </w:rPr>
        <w:t>7</w:t>
      </w:r>
      <w:r w:rsidRPr="000F0CA8">
        <w:rPr>
          <w:rFonts w:ascii="GHEA Grapalat" w:hAnsi="GHEA Grapalat"/>
          <w:i w:val="0"/>
          <w:sz w:val="24"/>
          <w:szCs w:val="24"/>
        </w:rPr>
        <w:t xml:space="preserve">-го дня со дня опубликования настоящего </w:t>
      </w:r>
      <w:r w:rsidRPr="000F0CA8">
        <w:rPr>
          <w:rFonts w:ascii="GHEA Grapalat" w:hAnsi="GHEA Grapalat"/>
          <w:i w:val="0"/>
          <w:sz w:val="24"/>
          <w:szCs w:val="24"/>
        </w:rPr>
        <w:lastRenderedPageBreak/>
        <w:t>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D302B8">
      <w:pPr>
        <w:pStyle w:val="a3"/>
        <w:widowControl w:val="0"/>
        <w:spacing w:line="240" w:lineRule="auto"/>
        <w:ind w:firstLine="709"/>
        <w:jc w:val="left"/>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D302B8">
        <w:rPr>
          <w:rFonts w:ascii="GHEA Grapalat" w:hAnsi="GHEA Grapalat"/>
          <w:i w:val="0"/>
          <w:sz w:val="24"/>
          <w:szCs w:val="24"/>
        </w:rPr>
        <w:t>Овташат  Баграмян 57</w:t>
      </w:r>
      <w:r w:rsidRPr="000F0CA8">
        <w:rPr>
          <w:rFonts w:ascii="GHEA Grapalat" w:hAnsi="GHEA Grapalat"/>
          <w:i w:val="0"/>
          <w:sz w:val="24"/>
          <w:szCs w:val="24"/>
        </w:rPr>
        <w:t xml:space="preserve">, в </w:t>
      </w:r>
      <w:r w:rsidR="00002451" w:rsidRPr="00002451">
        <w:rPr>
          <w:rFonts w:ascii="GHEA Grapalat" w:hAnsi="GHEA Grapalat"/>
          <w:i w:val="0"/>
          <w:sz w:val="24"/>
          <w:szCs w:val="24"/>
        </w:rPr>
        <w:t xml:space="preserve">12:00 </w:t>
      </w:r>
      <w:r>
        <w:rPr>
          <w:rFonts w:ascii="GHEA Grapalat" w:hAnsi="GHEA Grapalat"/>
          <w:i w:val="0"/>
          <w:sz w:val="24"/>
          <w:szCs w:val="24"/>
        </w:rPr>
        <w:t>часов "</w:t>
      </w:r>
      <w:r w:rsidR="0000439D">
        <w:rPr>
          <w:rFonts w:ascii="GHEA Grapalat" w:hAnsi="GHEA Grapalat"/>
          <w:i w:val="0"/>
          <w:sz w:val="24"/>
          <w:szCs w:val="24"/>
        </w:rPr>
        <w:t>1</w:t>
      </w:r>
      <w:r w:rsidR="006F299C" w:rsidRPr="006F299C">
        <w:rPr>
          <w:rFonts w:ascii="GHEA Grapalat" w:hAnsi="GHEA Grapalat"/>
          <w:i w:val="0"/>
          <w:sz w:val="24"/>
          <w:szCs w:val="24"/>
        </w:rPr>
        <w:t>6</w:t>
      </w:r>
      <w:bookmarkStart w:id="0" w:name="_GoBack"/>
      <w:bookmarkEnd w:id="0"/>
      <w:r>
        <w:rPr>
          <w:rFonts w:ascii="GHEA Grapalat" w:hAnsi="GHEA Grapalat"/>
          <w:i w:val="0"/>
          <w:sz w:val="24"/>
          <w:szCs w:val="24"/>
        </w:rPr>
        <w:t>" "</w:t>
      </w:r>
      <w:r w:rsidR="00D302B8">
        <w:rPr>
          <w:rFonts w:ascii="GHEA Grapalat" w:hAnsi="GHEA Grapalat"/>
          <w:i w:val="0"/>
          <w:sz w:val="24"/>
          <w:szCs w:val="24"/>
        </w:rPr>
        <w:t>0</w:t>
      </w:r>
      <w:r w:rsidR="0000439D" w:rsidRPr="0000439D">
        <w:rPr>
          <w:rFonts w:ascii="GHEA Grapalat" w:hAnsi="GHEA Grapalat"/>
          <w:i w:val="0"/>
          <w:sz w:val="24"/>
          <w:szCs w:val="24"/>
        </w:rPr>
        <w:t>3</w:t>
      </w:r>
      <w:r>
        <w:rPr>
          <w:rFonts w:ascii="GHEA Grapalat" w:hAnsi="GHEA Grapalat"/>
          <w:i w:val="0"/>
          <w:sz w:val="24"/>
          <w:szCs w:val="24"/>
        </w:rPr>
        <w:t>" "</w:t>
      </w:r>
      <w:r w:rsidR="00D302B8">
        <w:rPr>
          <w:rFonts w:ascii="GHEA Grapalat" w:hAnsi="GHEA Grapalat"/>
          <w:i w:val="0"/>
          <w:sz w:val="24"/>
          <w:szCs w:val="24"/>
        </w:rPr>
        <w:t>2020</w:t>
      </w:r>
      <w:r>
        <w:rPr>
          <w:rFonts w:ascii="GHEA Grapalat" w:hAnsi="GHEA Grapalat"/>
          <w:i w:val="0"/>
          <w:sz w:val="24"/>
          <w:szCs w:val="24"/>
        </w:rPr>
        <w:t>".</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002451" w:rsidRPr="00002451">
        <w:rPr>
          <w:rFonts w:ascii="GHEA Grapalat" w:hAnsi="GHEA Grapalat"/>
          <w:i w:val="0"/>
          <w:sz w:val="24"/>
          <w:szCs w:val="24"/>
        </w:rPr>
        <w:t xml:space="preserve"> Эмма Мелконян</w:t>
      </w:r>
      <w:r w:rsidR="00BE1C5E" w:rsidRPr="003A1EBB">
        <w:rPr>
          <w:rFonts w:ascii="GHEA Grapalat" w:hAnsi="GHEA Grapalat"/>
          <w:i w:val="0"/>
          <w:sz w:val="24"/>
          <w:szCs w:val="24"/>
        </w:rPr>
        <w:t xml:space="preserve"> </w:t>
      </w:r>
    </w:p>
    <w:p w:rsidR="00754697" w:rsidRPr="00002451"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002451" w:rsidRPr="00002451">
        <w:rPr>
          <w:rFonts w:ascii="GHEA Grapalat" w:hAnsi="GHEA Grapalat"/>
          <w:i w:val="0"/>
          <w:sz w:val="24"/>
          <w:szCs w:val="24"/>
        </w:rPr>
        <w:t xml:space="preserve">  077-04-02-28</w:t>
      </w:r>
    </w:p>
    <w:p w:rsidR="00754697" w:rsidRPr="00002451"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002451" w:rsidRPr="00002451">
        <w:rPr>
          <w:rFonts w:ascii="GHEA Grapalat" w:hAnsi="GHEA Grapalat"/>
          <w:i w:val="0"/>
          <w:sz w:val="24"/>
          <w:szCs w:val="24"/>
        </w:rPr>
        <w:t xml:space="preserve"> </w:t>
      </w:r>
      <w:r w:rsidR="00002451">
        <w:rPr>
          <w:rFonts w:ascii="GHEA Grapalat" w:hAnsi="GHEA Grapalat"/>
          <w:i w:val="0"/>
          <w:sz w:val="24"/>
          <w:szCs w:val="24"/>
          <w:lang w:val="en-US"/>
        </w:rPr>
        <w:t>emma</w:t>
      </w:r>
      <w:r w:rsidR="00002451" w:rsidRPr="00002451">
        <w:rPr>
          <w:rFonts w:ascii="GHEA Grapalat" w:hAnsi="GHEA Grapalat"/>
          <w:i w:val="0"/>
          <w:sz w:val="24"/>
          <w:szCs w:val="24"/>
        </w:rPr>
        <w:t>.</w:t>
      </w:r>
      <w:r w:rsidR="00002451">
        <w:rPr>
          <w:rFonts w:ascii="GHEA Grapalat" w:hAnsi="GHEA Grapalat"/>
          <w:i w:val="0"/>
          <w:sz w:val="24"/>
          <w:szCs w:val="24"/>
          <w:lang w:val="en-US"/>
        </w:rPr>
        <w:t>melkonyan</w:t>
      </w:r>
      <w:r w:rsidR="00002451" w:rsidRPr="00002451">
        <w:rPr>
          <w:rFonts w:ascii="GHEA Grapalat" w:hAnsi="GHEA Grapalat"/>
          <w:i w:val="0"/>
          <w:sz w:val="24"/>
          <w:szCs w:val="24"/>
        </w:rPr>
        <w:t>.95@</w:t>
      </w:r>
      <w:r w:rsidR="00002451">
        <w:rPr>
          <w:rFonts w:ascii="GHEA Grapalat" w:hAnsi="GHEA Grapalat"/>
          <w:i w:val="0"/>
          <w:sz w:val="24"/>
          <w:szCs w:val="24"/>
          <w:lang w:val="en-US"/>
        </w:rPr>
        <w:t>mail</w:t>
      </w:r>
      <w:r w:rsidR="00002451" w:rsidRPr="00002451">
        <w:rPr>
          <w:rFonts w:ascii="GHEA Grapalat" w:hAnsi="GHEA Grapalat"/>
          <w:i w:val="0"/>
          <w:sz w:val="24"/>
          <w:szCs w:val="24"/>
        </w:rPr>
        <w:t>.</w:t>
      </w:r>
      <w:r w:rsidR="00002451">
        <w:rPr>
          <w:rFonts w:ascii="GHEA Grapalat" w:hAnsi="GHEA Grapalat"/>
          <w:i w:val="0"/>
          <w:sz w:val="24"/>
          <w:szCs w:val="24"/>
          <w:lang w:val="en-US"/>
        </w:rPr>
        <w:t>ru</w:t>
      </w:r>
    </w:p>
    <w:p w:rsidR="00002451" w:rsidRPr="00D302B8" w:rsidRDefault="00754697" w:rsidP="00D302B8">
      <w:pPr>
        <w:pStyle w:val="a3"/>
        <w:widowControl w:val="0"/>
        <w:spacing w:line="240" w:lineRule="auto"/>
        <w:ind w:left="1701" w:firstLine="0"/>
        <w:jc w:val="left"/>
        <w:rPr>
          <w:rFonts w:ascii="GHEA Grapalat" w:hAnsi="GHEA Grapalat"/>
          <w:i w:val="0"/>
          <w:sz w:val="24"/>
          <w:szCs w:val="24"/>
        </w:rPr>
      </w:pPr>
      <w:r w:rsidRPr="009044F1">
        <w:rPr>
          <w:rFonts w:ascii="GHEA Grapalat" w:hAnsi="GHEA Grapalat"/>
          <w:i w:val="0"/>
          <w:sz w:val="24"/>
          <w:szCs w:val="24"/>
        </w:rPr>
        <w:t xml:space="preserve">Заказчик </w:t>
      </w:r>
      <w:r w:rsidR="00002451">
        <w:rPr>
          <w:rFonts w:ascii="GHEA Grapalat" w:hAnsi="GHEA Grapalat"/>
          <w:i w:val="0"/>
          <w:sz w:val="24"/>
          <w:szCs w:val="24"/>
        </w:rPr>
        <w:t>«</w:t>
      </w:r>
      <w:r w:rsidR="00D302B8">
        <w:rPr>
          <w:rFonts w:ascii="GHEA Grapalat" w:hAnsi="GHEA Grapalat"/>
          <w:i w:val="0"/>
          <w:sz w:val="24"/>
          <w:szCs w:val="24"/>
        </w:rPr>
        <w:t>Овташат</w:t>
      </w:r>
      <w:r w:rsidR="00002451" w:rsidRPr="00002451">
        <w:rPr>
          <w:rFonts w:ascii="GHEA Grapalat" w:hAnsi="GHEA Grapalat"/>
          <w:i w:val="0"/>
          <w:sz w:val="24"/>
          <w:szCs w:val="24"/>
        </w:rPr>
        <w:t xml:space="preserve"> ААПК</w:t>
      </w:r>
      <w:r w:rsidR="00002451">
        <w:rPr>
          <w:rFonts w:ascii="GHEA Grapalat" w:hAnsi="GHEA Grapalat"/>
          <w:i w:val="0"/>
          <w:sz w:val="24"/>
          <w:szCs w:val="24"/>
        </w:rPr>
        <w:t>»</w:t>
      </w:r>
      <w:r w:rsidR="00002451" w:rsidRPr="00002451">
        <w:rPr>
          <w:rFonts w:ascii="GHEA Grapalat" w:hAnsi="GHEA Grapalat"/>
          <w:i w:val="0"/>
          <w:sz w:val="24"/>
          <w:szCs w:val="24"/>
        </w:rPr>
        <w:t xml:space="preserve"> ГНО</w:t>
      </w:r>
      <w:r w:rsidR="00002451" w:rsidRPr="009044F1">
        <w:rPr>
          <w:rFonts w:ascii="GHEA Grapalat" w:hAnsi="GHEA Grapalat"/>
        </w:rPr>
        <w:t xml:space="preserve"> </w:t>
      </w: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96865" w:rsidRPr="009044F1" w:rsidRDefault="00096865" w:rsidP="0053768D">
      <w:pPr>
        <w:pStyle w:val="a3"/>
        <w:widowControl w:val="0"/>
        <w:spacing w:line="240" w:lineRule="auto"/>
        <w:ind w:left="1701" w:firstLine="0"/>
        <w:jc w:val="right"/>
        <w:rPr>
          <w:rFonts w:ascii="GHEA Grapalat" w:hAnsi="GHEA Grapalat" w:cs="Sylfaen"/>
          <w:i w:val="0"/>
        </w:rPr>
      </w:pPr>
      <w:r w:rsidRPr="009044F1">
        <w:rPr>
          <w:rFonts w:ascii="GHEA Grapalat" w:hAnsi="GHEA Grapalat"/>
        </w:rPr>
        <w:t>Утверждено</w:t>
      </w:r>
    </w:p>
    <w:p w:rsidR="00096865" w:rsidRPr="0053768D" w:rsidRDefault="005D7731" w:rsidP="0053768D">
      <w:pPr>
        <w:pStyle w:val="a3"/>
        <w:widowControl w:val="0"/>
        <w:spacing w:after="160" w:line="240" w:lineRule="auto"/>
        <w:ind w:firstLine="0"/>
        <w:jc w:val="right"/>
        <w:rPr>
          <w:rFonts w:ascii="GHEA Grapalat" w:hAnsi="GHEA Grapalat"/>
          <w:i w:val="0"/>
          <w:sz w:val="24"/>
          <w:szCs w:val="24"/>
        </w:rPr>
      </w:pPr>
      <w:r w:rsidRPr="009044F1">
        <w:rPr>
          <w:rFonts w:ascii="GHEA Grapalat" w:hAnsi="GHEA Grapalat"/>
        </w:rPr>
        <w:lastRenderedPageBreak/>
        <w:t xml:space="preserve">Решением Оценочной комиссии </w:t>
      </w:r>
      <w:r w:rsidR="00002451" w:rsidRPr="00487535">
        <w:rPr>
          <w:rFonts w:ascii="GHEA Grapalat" w:hAnsi="GHEA Grapalat"/>
          <w:sz w:val="22"/>
        </w:rPr>
        <w:t>запроса котировок</w:t>
      </w:r>
      <w:r w:rsidR="001B32D9" w:rsidRPr="001B32D9">
        <w:rPr>
          <w:rFonts w:ascii="GHEA Grapalat" w:hAnsi="GHEA Grapalat" w:cs="Sylfaen"/>
          <w:i w:val="0"/>
        </w:rPr>
        <w:br/>
      </w:r>
      <w:r w:rsidR="00096865" w:rsidRPr="009044F1">
        <w:rPr>
          <w:rFonts w:ascii="GHEA Grapalat" w:hAnsi="GHEA Grapalat"/>
          <w:i w:val="0"/>
        </w:rPr>
        <w:t xml:space="preserve">под кодом </w:t>
      </w:r>
      <w:r w:rsidR="00FB33B6" w:rsidRPr="00FB33B6">
        <w:rPr>
          <w:rFonts w:ascii="GHEA Grapalat" w:hAnsi="GHEA Grapalat"/>
          <w:i w:val="0"/>
          <w:sz w:val="24"/>
          <w:szCs w:val="24"/>
        </w:rPr>
        <w:t>ХААПК</w:t>
      </w:r>
      <w:r w:rsidR="0053768D" w:rsidRPr="00002451">
        <w:rPr>
          <w:rFonts w:ascii="GHEA Grapalat" w:hAnsi="GHEA Grapalat"/>
          <w:i w:val="0"/>
          <w:sz w:val="24"/>
          <w:szCs w:val="24"/>
        </w:rPr>
        <w:t>-</w:t>
      </w:r>
      <w:r w:rsidR="0053768D">
        <w:rPr>
          <w:rFonts w:ascii="GHEA Grapalat" w:hAnsi="GHEA Grapalat"/>
          <w:i w:val="0"/>
          <w:sz w:val="24"/>
          <w:szCs w:val="24"/>
          <w:lang w:val="en-US"/>
        </w:rPr>
        <w:t>GH</w:t>
      </w:r>
      <w:r w:rsidR="0053768D" w:rsidRPr="009044F1">
        <w:rPr>
          <w:rFonts w:ascii="GHEA Grapalat" w:hAnsi="GHEA Grapalat"/>
          <w:i w:val="0"/>
          <w:sz w:val="24"/>
          <w:szCs w:val="24"/>
        </w:rPr>
        <w:t xml:space="preserve">APDzB </w:t>
      </w:r>
      <w:r w:rsidR="0053768D" w:rsidRPr="00002451">
        <w:rPr>
          <w:rFonts w:ascii="GHEA Grapalat" w:hAnsi="GHEA Grapalat"/>
          <w:i w:val="0"/>
          <w:sz w:val="24"/>
          <w:szCs w:val="24"/>
        </w:rPr>
        <w:t>-20/0</w:t>
      </w:r>
      <w:r w:rsidR="00C935DC">
        <w:rPr>
          <w:rFonts w:ascii="GHEA Grapalat" w:hAnsi="GHEA Grapalat"/>
          <w:i w:val="0"/>
          <w:sz w:val="24"/>
          <w:szCs w:val="24"/>
        </w:rPr>
        <w:t>2</w:t>
      </w:r>
      <w:r w:rsidR="001B32D9" w:rsidRPr="001B32D9">
        <w:rPr>
          <w:rFonts w:ascii="GHEA Grapalat" w:hAnsi="GHEA Grapalat" w:cs="Times Armenian"/>
          <w:i w:val="0"/>
        </w:rPr>
        <w:br/>
      </w:r>
      <w:r w:rsidR="00A46F92">
        <w:rPr>
          <w:rFonts w:ascii="GHEA Grapalat" w:hAnsi="GHEA Grapalat"/>
          <w:i w:val="0"/>
        </w:rPr>
        <w:t xml:space="preserve">№ </w:t>
      </w:r>
      <w:r w:rsidR="0053768D" w:rsidRPr="0053768D">
        <w:rPr>
          <w:rFonts w:ascii="GHEA Grapalat" w:hAnsi="GHEA Grapalat"/>
          <w:i w:val="0"/>
        </w:rPr>
        <w:t>1</w:t>
      </w:r>
      <w:r w:rsidR="00096865" w:rsidRPr="009044F1">
        <w:rPr>
          <w:rFonts w:ascii="GHEA Grapalat" w:hAnsi="GHEA Grapalat"/>
          <w:i w:val="0"/>
        </w:rPr>
        <w:t xml:space="preserve"> от </w:t>
      </w:r>
      <w:r w:rsidR="00C935DC">
        <w:rPr>
          <w:rFonts w:ascii="GHEA Grapalat" w:hAnsi="GHEA Grapalat"/>
          <w:i w:val="0"/>
        </w:rPr>
        <w:t>05.03</w:t>
      </w:r>
      <w:r w:rsidR="00096865" w:rsidRPr="009044F1">
        <w:rPr>
          <w:rFonts w:ascii="GHEA Grapalat" w:hAnsi="GHEA Grapalat"/>
          <w:i w:val="0"/>
        </w:rPr>
        <w:t xml:space="preserve"> 20</w:t>
      </w:r>
      <w:r w:rsidR="00C935DC">
        <w:rPr>
          <w:rFonts w:ascii="GHEA Grapalat" w:hAnsi="GHEA Grapalat"/>
          <w:i w:val="0"/>
        </w:rPr>
        <w:t>20</w:t>
      </w:r>
      <w:r w:rsidR="00096865" w:rsidRPr="009044F1">
        <w:rPr>
          <w:rFonts w:ascii="GHEA Grapalat" w:hAnsi="GHEA Grapalat"/>
          <w:i w:val="0"/>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53768D" w:rsidRDefault="0053768D" w:rsidP="0053768D">
      <w:pPr>
        <w:pStyle w:val="a3"/>
        <w:widowControl w:val="0"/>
        <w:spacing w:line="240" w:lineRule="auto"/>
        <w:ind w:left="1701" w:firstLine="0"/>
        <w:jc w:val="center"/>
        <w:rPr>
          <w:rFonts w:ascii="GHEA Grapalat" w:hAnsi="GHEA Grapalat"/>
        </w:rPr>
      </w:pPr>
      <w:r>
        <w:rPr>
          <w:rFonts w:ascii="GHEA Grapalat" w:hAnsi="GHEA Grapalat"/>
          <w:i w:val="0"/>
          <w:sz w:val="24"/>
          <w:szCs w:val="24"/>
        </w:rPr>
        <w:t>«</w:t>
      </w:r>
      <w:r w:rsidR="00FB33B6">
        <w:rPr>
          <w:rFonts w:ascii="GHEA Grapalat" w:hAnsi="GHEA Grapalat"/>
          <w:i w:val="0"/>
          <w:sz w:val="24"/>
          <w:szCs w:val="24"/>
        </w:rPr>
        <w:t>Овташат</w:t>
      </w:r>
      <w:r w:rsidRPr="00002451">
        <w:rPr>
          <w:rFonts w:ascii="GHEA Grapalat" w:hAnsi="GHEA Grapalat"/>
          <w:i w:val="0"/>
          <w:sz w:val="24"/>
          <w:szCs w:val="24"/>
        </w:rPr>
        <w:t xml:space="preserve"> ААПК</w:t>
      </w:r>
      <w:r>
        <w:rPr>
          <w:rFonts w:ascii="GHEA Grapalat" w:hAnsi="GHEA Grapalat"/>
          <w:i w:val="0"/>
          <w:sz w:val="24"/>
          <w:szCs w:val="24"/>
        </w:rPr>
        <w:t>»</w:t>
      </w:r>
      <w:r w:rsidRPr="00002451">
        <w:rPr>
          <w:rFonts w:ascii="GHEA Grapalat" w:hAnsi="GHEA Grapalat"/>
          <w:i w:val="0"/>
          <w:sz w:val="24"/>
          <w:szCs w:val="24"/>
        </w:rPr>
        <w:t xml:space="preserve"> ГНО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53768D" w:rsidRDefault="002B32D6" w:rsidP="0053768D">
      <w:pPr>
        <w:pStyle w:val="a3"/>
        <w:widowControl w:val="0"/>
        <w:spacing w:line="240" w:lineRule="auto"/>
        <w:ind w:left="1701" w:firstLine="0"/>
        <w:jc w:val="center"/>
        <w:rPr>
          <w:rFonts w:ascii="GHEA Grapalat" w:hAnsi="GHEA Grapalat"/>
        </w:rPr>
      </w:pPr>
      <w:r w:rsidRPr="009044F1">
        <w:rPr>
          <w:rFonts w:ascii="GHEA Grapalat" w:hAnsi="GHEA Grapalat"/>
        </w:rPr>
        <w:t xml:space="preserve">НА </w:t>
      </w:r>
      <w:r w:rsidR="0053768D" w:rsidRPr="00487535">
        <w:rPr>
          <w:rFonts w:ascii="GHEA Grapalat" w:hAnsi="GHEA Grapalat"/>
          <w:sz w:val="22"/>
        </w:rPr>
        <w:t>ЗАПРОС КОТИРОВОК</w:t>
      </w:r>
      <w:r w:rsidRPr="009044F1">
        <w:rPr>
          <w:rFonts w:ascii="GHEA Grapalat" w:hAnsi="GHEA Grapalat"/>
        </w:rPr>
        <w:t xml:space="preserve">, ОБЪЯВЛЕННЫЙ С ЦЕЛЬЮ ПРИОБРЕТЕНИЯ </w:t>
      </w:r>
      <w:r w:rsidR="0053768D">
        <w:rPr>
          <w:rFonts w:ascii="GHEA Grapalat" w:hAnsi="GHEA Grapalat"/>
          <w:sz w:val="22"/>
        </w:rPr>
        <w:t>ЛЕКАРСТВО</w:t>
      </w:r>
      <w:r w:rsidR="0053768D" w:rsidRPr="009044F1">
        <w:rPr>
          <w:rFonts w:ascii="GHEA Grapalat" w:hAnsi="GHEA Grapalat"/>
        </w:rPr>
        <w:t xml:space="preserve"> </w:t>
      </w:r>
      <w:r w:rsidRPr="009044F1">
        <w:rPr>
          <w:rFonts w:ascii="GHEA Grapalat" w:hAnsi="GHEA Grapalat"/>
        </w:rPr>
        <w:t xml:space="preserve">ДЛЯ НУЖД </w:t>
      </w:r>
      <w:r w:rsidR="0053768D">
        <w:rPr>
          <w:rFonts w:ascii="GHEA Grapalat" w:hAnsi="GHEA Grapalat"/>
          <w:i w:val="0"/>
          <w:sz w:val="24"/>
          <w:szCs w:val="24"/>
        </w:rPr>
        <w:t>«</w:t>
      </w:r>
      <w:r w:rsidR="00FB33B6">
        <w:rPr>
          <w:rFonts w:ascii="GHEA Grapalat" w:hAnsi="GHEA Grapalat"/>
          <w:i w:val="0"/>
          <w:sz w:val="24"/>
          <w:szCs w:val="24"/>
        </w:rPr>
        <w:t>Овташат</w:t>
      </w:r>
      <w:r w:rsidR="0053768D" w:rsidRPr="00002451">
        <w:rPr>
          <w:rFonts w:ascii="GHEA Grapalat" w:hAnsi="GHEA Grapalat"/>
          <w:i w:val="0"/>
          <w:sz w:val="24"/>
          <w:szCs w:val="24"/>
        </w:rPr>
        <w:t xml:space="preserve"> ААПК</w:t>
      </w:r>
      <w:r w:rsidR="0053768D">
        <w:rPr>
          <w:rFonts w:ascii="GHEA Grapalat" w:hAnsi="GHEA Grapalat"/>
          <w:i w:val="0"/>
          <w:sz w:val="24"/>
          <w:szCs w:val="24"/>
        </w:rPr>
        <w:t>»</w:t>
      </w:r>
      <w:r w:rsidR="0053768D" w:rsidRPr="00002451">
        <w:rPr>
          <w:rFonts w:ascii="GHEA Grapalat" w:hAnsi="GHEA Grapalat"/>
          <w:i w:val="0"/>
          <w:sz w:val="24"/>
          <w:szCs w:val="24"/>
        </w:rPr>
        <w:t xml:space="preserve"> ГНО</w:t>
      </w:r>
    </w:p>
    <w:p w:rsidR="00CE0D95" w:rsidRPr="009044F1" w:rsidRDefault="00CE0D95" w:rsidP="0053768D">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53768D" w:rsidRDefault="0053768D" w:rsidP="0053768D">
      <w:pPr>
        <w:widowControl w:val="0"/>
        <w:jc w:val="center"/>
        <w:rPr>
          <w:rFonts w:ascii="GHEA Grapalat" w:hAnsi="GHEA Grapalat"/>
        </w:rPr>
      </w:pPr>
      <w:r>
        <w:rPr>
          <w:rFonts w:ascii="GHEA Grapalat" w:hAnsi="GHEA Grapalat"/>
          <w:b/>
          <w:sz w:val="22"/>
        </w:rPr>
        <w:t xml:space="preserve">ЛЕКАРСТВО </w:t>
      </w:r>
      <w:r w:rsidRPr="0053768D">
        <w:rPr>
          <w:rFonts w:ascii="GHEA Grapalat" w:hAnsi="GHEA Grapalat"/>
          <w:b/>
          <w:sz w:val="22"/>
        </w:rPr>
        <w:t xml:space="preserve"> </w:t>
      </w:r>
      <w:r w:rsidR="005D7731" w:rsidRPr="002E069D">
        <w:rPr>
          <w:rFonts w:ascii="GHEA Grapalat" w:hAnsi="GHEA Grapalat"/>
          <w:b/>
        </w:rPr>
        <w:t>ДЛЯ НУЖД</w:t>
      </w:r>
      <w:r w:rsidRPr="0053768D">
        <w:rPr>
          <w:rFonts w:ascii="GHEA Grapalat" w:hAnsi="GHEA Grapalat"/>
          <w:b/>
        </w:rPr>
        <w:t xml:space="preserve"> «</w:t>
      </w:r>
      <w:r w:rsidR="00FB33B6">
        <w:rPr>
          <w:rFonts w:ascii="GHEA Grapalat" w:hAnsi="GHEA Grapalat"/>
          <w:b/>
        </w:rPr>
        <w:t>Овташат</w:t>
      </w:r>
      <w:r w:rsidRPr="0053768D">
        <w:rPr>
          <w:rFonts w:ascii="GHEA Grapalat" w:hAnsi="GHEA Grapalat"/>
          <w:b/>
        </w:rPr>
        <w:t xml:space="preserve"> ААПК» ГНО</w:t>
      </w:r>
    </w:p>
    <w:p w:rsidR="00160AE4" w:rsidRPr="003A1EBB" w:rsidRDefault="00160AE4" w:rsidP="00B46D58">
      <w:pPr>
        <w:widowControl w:val="0"/>
        <w:spacing w:after="160"/>
        <w:ind w:firstLine="567"/>
        <w:jc w:val="center"/>
        <w:rPr>
          <w:rFonts w:ascii="GHEA Grapalat" w:hAnsi="GHEA Grapalat"/>
        </w:rPr>
      </w:pPr>
    </w:p>
    <w:p w:rsidR="0053768D" w:rsidRDefault="00160AE4" w:rsidP="00B46D58">
      <w:pPr>
        <w:widowControl w:val="0"/>
        <w:spacing w:after="160"/>
        <w:jc w:val="center"/>
        <w:rPr>
          <w:rFonts w:ascii="GHEA Grapalat" w:hAnsi="GHEA Grapalat"/>
          <w:b/>
          <w:sz w:val="22"/>
        </w:rPr>
      </w:pPr>
      <w:r w:rsidRPr="009044F1">
        <w:rPr>
          <w:rFonts w:ascii="GHEA Grapalat" w:hAnsi="GHEA Grapalat"/>
          <w:b/>
        </w:rPr>
        <w:t xml:space="preserve">ПРИГЛАШЕНИЯ НА </w:t>
      </w:r>
      <w:r w:rsidR="0053768D" w:rsidRPr="00487535">
        <w:rPr>
          <w:rFonts w:ascii="GHEA Grapalat" w:hAnsi="GHEA Grapalat"/>
          <w:b/>
          <w:sz w:val="22"/>
        </w:rPr>
        <w:t xml:space="preserve">ЗАПРОС КОТИРОВОК, </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53768D" w:rsidP="00B46D58">
      <w:pPr>
        <w:widowControl w:val="0"/>
        <w:tabs>
          <w:tab w:val="left" w:pos="1134"/>
        </w:tabs>
        <w:spacing w:after="160"/>
        <w:ind w:left="1134" w:hanging="567"/>
        <w:jc w:val="both"/>
        <w:rPr>
          <w:rFonts w:ascii="GHEA Grapalat" w:hAnsi="GHEA Grapalat" w:cs="Sylfaen"/>
        </w:rPr>
      </w:pPr>
      <w:r>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53768D" w:rsidP="00B46D58">
      <w:pPr>
        <w:widowControl w:val="0"/>
        <w:tabs>
          <w:tab w:val="left" w:pos="1134"/>
        </w:tabs>
        <w:spacing w:after="160"/>
        <w:ind w:left="1134" w:hanging="567"/>
        <w:jc w:val="both"/>
        <w:rPr>
          <w:rFonts w:ascii="GHEA Grapalat" w:hAnsi="GHEA Grapalat"/>
        </w:rPr>
      </w:pPr>
      <w:r>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53768D" w:rsidP="00B46D58">
      <w:pPr>
        <w:widowControl w:val="0"/>
        <w:tabs>
          <w:tab w:val="left" w:pos="1134"/>
        </w:tabs>
        <w:spacing w:after="160"/>
        <w:ind w:left="1134" w:hanging="567"/>
        <w:jc w:val="both"/>
        <w:rPr>
          <w:rFonts w:ascii="GHEA Grapalat" w:hAnsi="GHEA Grapalat"/>
        </w:rPr>
      </w:pPr>
      <w:r>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53768D" w:rsidP="00B46D58">
      <w:pPr>
        <w:widowControl w:val="0"/>
        <w:tabs>
          <w:tab w:val="left" w:pos="1134"/>
        </w:tabs>
        <w:spacing w:after="160"/>
        <w:ind w:left="1134" w:hanging="567"/>
        <w:jc w:val="both"/>
        <w:rPr>
          <w:rFonts w:ascii="GHEA Grapalat" w:hAnsi="GHEA Grapalat"/>
        </w:rPr>
      </w:pPr>
      <w:r>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096865" w:rsidRPr="00543BAE" w:rsidRDefault="0053768D" w:rsidP="00B46D58">
      <w:pPr>
        <w:widowControl w:val="0"/>
        <w:tabs>
          <w:tab w:val="left" w:pos="1134"/>
        </w:tabs>
        <w:spacing w:after="160"/>
        <w:ind w:left="1134" w:hanging="567"/>
        <w:jc w:val="both"/>
        <w:rPr>
          <w:rFonts w:ascii="GHEA Grapalat" w:hAnsi="GHEA Grapalat"/>
        </w:rPr>
      </w:pPr>
      <w:r>
        <w:rPr>
          <w:rFonts w:ascii="GHEA Grapalat" w:hAnsi="GHEA Grapalat"/>
        </w:rPr>
        <w:t>11</w:t>
      </w:r>
      <w:r w:rsidR="00096865" w:rsidRPr="009044F1">
        <w:rPr>
          <w:rFonts w:ascii="GHEA Grapalat" w:hAnsi="GHEA Grapalat"/>
        </w:rPr>
        <w:t>.</w:t>
      </w:r>
      <w:r w:rsidR="005D191A" w:rsidRPr="00543BAE">
        <w:rPr>
          <w:rFonts w:ascii="GHEA Grapalat" w:hAnsi="GHEA Grapalat"/>
        </w:rPr>
        <w:tab/>
      </w:r>
      <w:r w:rsidR="00096865"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53768D">
      <w:pPr>
        <w:widowControl w:val="0"/>
        <w:spacing w:after="160"/>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53768D" w:rsidRPr="00A93BC6">
        <w:rPr>
          <w:rFonts w:ascii="GHEA Grapalat" w:hAnsi="GHEA Grapalat"/>
          <w:spacing w:val="-6"/>
          <w:sz w:val="22"/>
        </w:rPr>
        <w:t>о запросе котировок</w:t>
      </w:r>
      <w:r w:rsidR="00FB33B6">
        <w:rPr>
          <w:rFonts w:ascii="GHEA Grapalat" w:hAnsi="GHEA Grapalat"/>
          <w:spacing w:val="-6"/>
        </w:rPr>
        <w:t>, проводимом под кодом ХААПК</w:t>
      </w:r>
      <w:r w:rsidR="0053768D">
        <w:rPr>
          <w:rFonts w:ascii="GHEA Grapalat" w:hAnsi="GHEA Grapalat"/>
          <w:spacing w:val="-6"/>
        </w:rPr>
        <w:t>-GH</w:t>
      </w:r>
      <w:r w:rsidR="00096865" w:rsidRPr="006D2DF7">
        <w:rPr>
          <w:rFonts w:ascii="GHEA Grapalat" w:hAnsi="GHEA Grapalat"/>
          <w:spacing w:val="-6"/>
        </w:rPr>
        <w:t>APDzB</w:t>
      </w:r>
      <w:r w:rsidR="0053768D">
        <w:rPr>
          <w:rFonts w:ascii="GHEA Grapalat" w:hAnsi="GHEA Grapalat"/>
          <w:spacing w:val="-6"/>
        </w:rPr>
        <w:t>—</w:t>
      </w:r>
      <w:r w:rsidR="00FB33B6">
        <w:rPr>
          <w:rFonts w:ascii="GHEA Grapalat" w:hAnsi="GHEA Grapalat"/>
          <w:spacing w:val="-6"/>
        </w:rPr>
        <w:t>20/01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53768D">
        <w:rPr>
          <w:rFonts w:ascii="GHEA Grapalat" w:hAnsi="GHEA Grapalat"/>
          <w:sz w:val="24"/>
          <w:szCs w:val="24"/>
          <w:lang w:val="en-US"/>
        </w:rPr>
        <w:t>emma</w:t>
      </w:r>
      <w:r w:rsidR="0053768D" w:rsidRPr="0053768D">
        <w:rPr>
          <w:rFonts w:ascii="GHEA Grapalat" w:hAnsi="GHEA Grapalat"/>
          <w:sz w:val="24"/>
          <w:szCs w:val="24"/>
        </w:rPr>
        <w:t>.</w:t>
      </w:r>
      <w:r w:rsidR="0053768D">
        <w:rPr>
          <w:rFonts w:ascii="GHEA Grapalat" w:hAnsi="GHEA Grapalat"/>
          <w:sz w:val="24"/>
          <w:szCs w:val="24"/>
          <w:lang w:val="en-US"/>
        </w:rPr>
        <w:t>melkonyan</w:t>
      </w:r>
      <w:r w:rsidR="0053768D" w:rsidRPr="0053768D">
        <w:rPr>
          <w:rFonts w:ascii="GHEA Grapalat" w:hAnsi="GHEA Grapalat"/>
          <w:sz w:val="24"/>
          <w:szCs w:val="24"/>
        </w:rPr>
        <w:t>.95@</w:t>
      </w:r>
      <w:r w:rsidR="0053768D">
        <w:rPr>
          <w:rFonts w:ascii="GHEA Grapalat" w:hAnsi="GHEA Grapalat"/>
          <w:sz w:val="24"/>
          <w:szCs w:val="24"/>
          <w:lang w:val="en-US"/>
        </w:rPr>
        <w:t>mail</w:t>
      </w:r>
      <w:r w:rsidR="0053768D" w:rsidRPr="0053768D">
        <w:rPr>
          <w:rFonts w:ascii="GHEA Grapalat" w:hAnsi="GHEA Grapalat"/>
          <w:sz w:val="24"/>
          <w:szCs w:val="24"/>
        </w:rPr>
        <w:t>.</w:t>
      </w:r>
      <w:r w:rsidR="0053768D">
        <w:rPr>
          <w:rFonts w:ascii="GHEA Grapalat" w:hAnsi="GHEA Grapalat"/>
          <w:sz w:val="24"/>
          <w:szCs w:val="24"/>
          <w:lang w:val="en-US"/>
        </w:rPr>
        <w:t>ru</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53418D" w:rsidRPr="0053418D">
        <w:rPr>
          <w:rFonts w:ascii="GHEA Grapalat" w:hAnsi="GHEA Grapalat"/>
          <w:i w:val="0"/>
          <w:sz w:val="24"/>
          <w:szCs w:val="24"/>
        </w:rPr>
        <w:t>лекарство</w:t>
      </w:r>
      <w:r w:rsidRPr="009044F1">
        <w:rPr>
          <w:rFonts w:ascii="GHEA Grapalat" w:hAnsi="GHEA Grapalat"/>
          <w:i w:val="0"/>
          <w:sz w:val="24"/>
          <w:szCs w:val="24"/>
        </w:rPr>
        <w:t xml:space="preserve">" (далее — также товар) для нужд </w:t>
      </w:r>
      <w:r w:rsidR="0053418D" w:rsidRPr="0053418D">
        <w:rPr>
          <w:rFonts w:ascii="GHEA Grapalat" w:hAnsi="GHEA Grapalat"/>
          <w:i w:val="0"/>
          <w:szCs w:val="24"/>
        </w:rPr>
        <w:t>«</w:t>
      </w:r>
      <w:r w:rsidR="00FB33B6">
        <w:rPr>
          <w:rFonts w:ascii="GHEA Grapalat" w:hAnsi="GHEA Grapalat"/>
          <w:i w:val="0"/>
          <w:szCs w:val="24"/>
        </w:rPr>
        <w:t>Овташат</w:t>
      </w:r>
      <w:r w:rsidR="0053418D" w:rsidRPr="0053418D">
        <w:rPr>
          <w:rFonts w:ascii="GHEA Grapalat" w:hAnsi="GHEA Grapalat"/>
          <w:i w:val="0"/>
          <w:szCs w:val="24"/>
        </w:rPr>
        <w:t xml:space="preserve"> ААПК» ГНО</w:t>
      </w:r>
      <w:r w:rsidRPr="009044F1">
        <w:rPr>
          <w:rFonts w:ascii="GHEA Grapalat" w:hAnsi="GHEA Grapalat"/>
          <w:i w:val="0"/>
          <w:sz w:val="24"/>
          <w:szCs w:val="24"/>
        </w:rPr>
        <w:t>, которые сгруппированы в лоты "</w:t>
      </w:r>
      <w:r w:rsidR="00C935DC">
        <w:rPr>
          <w:rFonts w:ascii="GHEA Grapalat" w:hAnsi="GHEA Grapalat"/>
          <w:i w:val="0"/>
          <w:sz w:val="24"/>
          <w:szCs w:val="24"/>
        </w:rPr>
        <w:t>10</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sz w:val="16"/>
              </w:rPr>
            </w:pPr>
            <w:r w:rsidRPr="00045FB5">
              <w:rPr>
                <w:rFonts w:ascii="Sylfaen" w:hAnsi="Sylfaen"/>
                <w:b/>
                <w:i/>
                <w:sz w:val="16"/>
              </w:rPr>
              <w:t>1</w:t>
            </w:r>
          </w:p>
        </w:tc>
        <w:tc>
          <w:tcPr>
            <w:tcW w:w="7704" w:type="dxa"/>
            <w:vAlign w:val="center"/>
          </w:tcPr>
          <w:p w:rsidR="0053418D" w:rsidRPr="00151BC6" w:rsidRDefault="00C935DC" w:rsidP="0053418D">
            <w:pPr>
              <w:pStyle w:val="23"/>
              <w:widowControl w:val="0"/>
              <w:spacing w:after="120" w:line="240" w:lineRule="auto"/>
              <w:ind w:firstLine="0"/>
              <w:rPr>
                <w:rFonts w:ascii="GHEA Grapalat" w:hAnsi="GHEA Grapalat"/>
                <w:sz w:val="28"/>
                <w:szCs w:val="24"/>
              </w:rPr>
            </w:pPr>
            <w:r>
              <w:rPr>
                <w:rFonts w:ascii="GHEA Grapalat" w:hAnsi="GHEA Grapalat"/>
                <w:sz w:val="28"/>
                <w:szCs w:val="24"/>
              </w:rPr>
              <w:t>Диклофенак 50мг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sz w:val="16"/>
              </w:rPr>
            </w:pPr>
            <w:r w:rsidRPr="00045FB5">
              <w:rPr>
                <w:rFonts w:ascii="Sylfaen" w:hAnsi="Sylfaen"/>
                <w:b/>
                <w:i/>
                <w:sz w:val="16"/>
              </w:rPr>
              <w:t>2</w:t>
            </w:r>
          </w:p>
        </w:tc>
        <w:tc>
          <w:tcPr>
            <w:tcW w:w="7704" w:type="dxa"/>
            <w:vAlign w:val="center"/>
          </w:tcPr>
          <w:p w:rsidR="0053418D" w:rsidRPr="0022499A" w:rsidRDefault="00C935DC"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Эналаприл 20мг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3</w:t>
            </w:r>
          </w:p>
        </w:tc>
        <w:tc>
          <w:tcPr>
            <w:tcW w:w="7704" w:type="dxa"/>
            <w:vAlign w:val="center"/>
          </w:tcPr>
          <w:p w:rsidR="0053418D" w:rsidRPr="0022499A" w:rsidRDefault="00C935DC"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Бисопролол 5мг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4</w:t>
            </w:r>
          </w:p>
        </w:tc>
        <w:tc>
          <w:tcPr>
            <w:tcW w:w="7704" w:type="dxa"/>
            <w:vAlign w:val="center"/>
          </w:tcPr>
          <w:p w:rsidR="00C935DC" w:rsidRPr="0022499A" w:rsidRDefault="00C935DC"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Аторвастатин 20мг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5</w:t>
            </w:r>
          </w:p>
        </w:tc>
        <w:tc>
          <w:tcPr>
            <w:tcW w:w="7704" w:type="dxa"/>
            <w:vAlign w:val="center"/>
          </w:tcPr>
          <w:p w:rsidR="0053418D" w:rsidRPr="0022499A" w:rsidRDefault="00C935DC"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Ибупрофен 200мг</w:t>
            </w:r>
          </w:p>
        </w:tc>
      </w:tr>
      <w:tr w:rsidR="00151BC6" w:rsidRPr="009044F1" w:rsidTr="004E0B7B">
        <w:trPr>
          <w:jc w:val="center"/>
        </w:trPr>
        <w:tc>
          <w:tcPr>
            <w:tcW w:w="1530" w:type="dxa"/>
            <w:vAlign w:val="center"/>
          </w:tcPr>
          <w:p w:rsidR="00151BC6" w:rsidRPr="00045FB5" w:rsidRDefault="00151BC6" w:rsidP="00151BC6">
            <w:pPr>
              <w:pStyle w:val="23"/>
              <w:ind w:firstLine="0"/>
              <w:jc w:val="center"/>
              <w:rPr>
                <w:rFonts w:ascii="Sylfaen" w:hAnsi="Sylfaen"/>
                <w:b/>
                <w:i/>
              </w:rPr>
            </w:pPr>
            <w:r w:rsidRPr="00045FB5">
              <w:rPr>
                <w:rFonts w:ascii="Sylfaen" w:hAnsi="Sylfaen"/>
                <w:b/>
                <w:i/>
              </w:rPr>
              <w:t>6</w:t>
            </w:r>
          </w:p>
        </w:tc>
        <w:tc>
          <w:tcPr>
            <w:tcW w:w="7704" w:type="dxa"/>
            <w:vAlign w:val="center"/>
          </w:tcPr>
          <w:p w:rsidR="00151BC6" w:rsidRPr="0022499A" w:rsidRDefault="00C935DC" w:rsidP="00151BC6">
            <w:pPr>
              <w:pStyle w:val="23"/>
              <w:widowControl w:val="0"/>
              <w:spacing w:after="120" w:line="240" w:lineRule="auto"/>
              <w:ind w:firstLine="0"/>
              <w:rPr>
                <w:rFonts w:ascii="GHEA Grapalat" w:hAnsi="GHEA Grapalat"/>
                <w:sz w:val="22"/>
                <w:szCs w:val="24"/>
              </w:rPr>
            </w:pPr>
            <w:r>
              <w:rPr>
                <w:rFonts w:ascii="GHEA Grapalat" w:hAnsi="GHEA Grapalat"/>
                <w:sz w:val="22"/>
                <w:szCs w:val="24"/>
              </w:rPr>
              <w:t>Бисопролол 10мг</w:t>
            </w:r>
          </w:p>
        </w:tc>
      </w:tr>
      <w:tr w:rsidR="00151BC6" w:rsidRPr="009044F1" w:rsidTr="004E0B7B">
        <w:trPr>
          <w:jc w:val="center"/>
        </w:trPr>
        <w:tc>
          <w:tcPr>
            <w:tcW w:w="1530" w:type="dxa"/>
            <w:vAlign w:val="center"/>
          </w:tcPr>
          <w:p w:rsidR="00151BC6" w:rsidRPr="00045FB5" w:rsidRDefault="00151BC6" w:rsidP="00151BC6">
            <w:pPr>
              <w:pStyle w:val="23"/>
              <w:ind w:firstLine="0"/>
              <w:jc w:val="center"/>
              <w:rPr>
                <w:rFonts w:ascii="Sylfaen" w:hAnsi="Sylfaen"/>
                <w:b/>
                <w:i/>
              </w:rPr>
            </w:pPr>
            <w:r w:rsidRPr="00045FB5">
              <w:rPr>
                <w:rFonts w:ascii="Sylfaen" w:hAnsi="Sylfaen"/>
                <w:b/>
                <w:i/>
              </w:rPr>
              <w:t>7</w:t>
            </w:r>
          </w:p>
        </w:tc>
        <w:tc>
          <w:tcPr>
            <w:tcW w:w="7704" w:type="dxa"/>
            <w:vAlign w:val="center"/>
          </w:tcPr>
          <w:p w:rsidR="00151BC6" w:rsidRPr="0022499A" w:rsidRDefault="00C935DC" w:rsidP="00151BC6">
            <w:pPr>
              <w:pStyle w:val="23"/>
              <w:widowControl w:val="0"/>
              <w:spacing w:after="120" w:line="240" w:lineRule="auto"/>
              <w:ind w:firstLine="0"/>
              <w:rPr>
                <w:rFonts w:ascii="GHEA Grapalat" w:hAnsi="GHEA Grapalat"/>
                <w:sz w:val="22"/>
                <w:szCs w:val="24"/>
              </w:rPr>
            </w:pPr>
            <w:r>
              <w:rPr>
                <w:rFonts w:ascii="GHEA Grapalat" w:hAnsi="GHEA Grapalat"/>
                <w:sz w:val="22"/>
                <w:szCs w:val="24"/>
              </w:rPr>
              <w:t>Лозартан 100мг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8</w:t>
            </w:r>
          </w:p>
        </w:tc>
        <w:tc>
          <w:tcPr>
            <w:tcW w:w="7704" w:type="dxa"/>
            <w:vAlign w:val="center"/>
          </w:tcPr>
          <w:p w:rsidR="0053418D" w:rsidRPr="0022499A" w:rsidRDefault="00C935DC"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Изосорбит динитрат 20мг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9</w:t>
            </w:r>
          </w:p>
        </w:tc>
        <w:tc>
          <w:tcPr>
            <w:tcW w:w="7704" w:type="dxa"/>
            <w:vAlign w:val="center"/>
          </w:tcPr>
          <w:p w:rsidR="0053418D" w:rsidRPr="0022499A" w:rsidRDefault="00C935DC" w:rsidP="0053418D">
            <w:pPr>
              <w:pStyle w:val="23"/>
              <w:widowControl w:val="0"/>
              <w:spacing w:after="120" w:line="240" w:lineRule="auto"/>
              <w:ind w:firstLine="0"/>
              <w:rPr>
                <w:rFonts w:asciiTheme="minorHAnsi" w:hAnsiTheme="minorHAnsi"/>
                <w:b/>
              </w:rPr>
            </w:pPr>
            <w:r>
              <w:rPr>
                <w:rFonts w:asciiTheme="minorHAnsi" w:hAnsiTheme="minorHAnsi"/>
                <w:b/>
              </w:rPr>
              <w:t>Клопидогрел 75мг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10</w:t>
            </w:r>
          </w:p>
        </w:tc>
        <w:tc>
          <w:tcPr>
            <w:tcW w:w="7704" w:type="dxa"/>
            <w:vAlign w:val="center"/>
          </w:tcPr>
          <w:p w:rsidR="0053418D" w:rsidRPr="0022499A" w:rsidRDefault="00C935DC"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Амлодипин 10 мг</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w:t>
      </w:r>
      <w:r w:rsidRPr="009044F1">
        <w:rPr>
          <w:rFonts w:ascii="GHEA Grapalat" w:hAnsi="GHEA Grapalat"/>
        </w:rPr>
        <w:lastRenderedPageBreak/>
        <w:t>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w:t>
      </w:r>
      <w:r w:rsidRPr="009044F1">
        <w:rPr>
          <w:rFonts w:ascii="GHEA Grapalat" w:hAnsi="GHEA Grapalat"/>
          <w:color w:val="000000"/>
        </w:rPr>
        <w:lastRenderedPageBreak/>
        <w:t>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w:t>
      </w:r>
      <w:r w:rsidR="000A6B75" w:rsidRPr="009044F1">
        <w:rPr>
          <w:rFonts w:ascii="GHEA Grapalat" w:hAnsi="GHEA Grapalat"/>
          <w:sz w:val="24"/>
          <w:szCs w:val="24"/>
        </w:rPr>
        <w:lastRenderedPageBreak/>
        <w:t>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w:t>
      </w:r>
      <w:r w:rsidRPr="009044F1">
        <w:rPr>
          <w:rFonts w:ascii="GHEA Grapalat" w:hAnsi="GHEA Grapalat"/>
        </w:rPr>
        <w:lastRenderedPageBreak/>
        <w:t>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 xml:space="preserve">не позднее, чем "окончательный срок подачи заявок" часов "—"-го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w:t>
      </w:r>
      <w:r>
        <w:rPr>
          <w:rFonts w:ascii="GHEA Grapalat" w:hAnsi="GHEA Grapalat"/>
          <w:sz w:val="24"/>
          <w:szCs w:val="24"/>
        </w:rPr>
        <w:lastRenderedPageBreak/>
        <w:t>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4"/>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w:t>
      </w:r>
      <w:r w:rsidRPr="00A14685">
        <w:rPr>
          <w:rFonts w:ascii="GHEA Grapalat" w:hAnsi="GHEA Grapalat"/>
          <w:sz w:val="24"/>
          <w:szCs w:val="24"/>
        </w:rPr>
        <w:lastRenderedPageBreak/>
        <w:t>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7B2B4A" w:rsidP="00B46D58">
      <w:pPr>
        <w:widowControl w:val="0"/>
        <w:spacing w:after="160"/>
        <w:jc w:val="center"/>
        <w:rPr>
          <w:rFonts w:ascii="GHEA Grapalat" w:hAnsi="GHEA Grapalat"/>
          <w:b/>
        </w:rPr>
      </w:pPr>
      <w:r>
        <w:rPr>
          <w:rFonts w:ascii="GHEA Grapalat" w:hAnsi="GHEA Grapalat"/>
          <w:b/>
        </w:rPr>
        <w:t>7</w:t>
      </w:r>
      <w:r w:rsidR="00E70FC4">
        <w:rPr>
          <w:rFonts w:ascii="GHEA Grapalat" w:hAnsi="GHEA Grapalat"/>
          <w:b/>
        </w:rPr>
        <w:t xml:space="preserve">.ВСКРЫТИЕ,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7B2B4A" w:rsidP="00B46D58">
      <w:pPr>
        <w:pStyle w:val="23"/>
        <w:widowControl w:val="0"/>
        <w:tabs>
          <w:tab w:val="left" w:pos="1134"/>
        </w:tabs>
        <w:spacing w:after="160" w:line="240" w:lineRule="auto"/>
        <w:ind w:firstLine="567"/>
        <w:rPr>
          <w:rFonts w:ascii="GHEA Grapalat" w:hAnsi="GHEA Grapalat" w:cs="Tahoma"/>
          <w:sz w:val="24"/>
          <w:szCs w:val="24"/>
        </w:rPr>
      </w:pPr>
      <w:r>
        <w:rPr>
          <w:rFonts w:ascii="GHEA Grapalat" w:hAnsi="GHEA Grapalat"/>
          <w:sz w:val="24"/>
          <w:szCs w:val="24"/>
        </w:rPr>
        <w:t>7</w:t>
      </w:r>
      <w:r w:rsidR="00FD2748" w:rsidRPr="009044F1">
        <w:rPr>
          <w:rFonts w:ascii="GHEA Grapalat" w:hAnsi="GHEA Grapalat"/>
          <w:sz w:val="24"/>
          <w:szCs w:val="24"/>
        </w:rPr>
        <w:t>.1</w:t>
      </w:r>
      <w:r w:rsidR="00D07367" w:rsidRPr="00D07367">
        <w:rPr>
          <w:rFonts w:ascii="GHEA Grapalat" w:hAnsi="GHEA Grapalat"/>
          <w:sz w:val="24"/>
          <w:szCs w:val="24"/>
        </w:rPr>
        <w:t>.</w:t>
      </w:r>
      <w:r w:rsidR="00D07367" w:rsidRPr="00D07367">
        <w:rPr>
          <w:rFonts w:ascii="GHEA Grapalat" w:hAnsi="GHEA Grapalat"/>
          <w:sz w:val="24"/>
          <w:szCs w:val="24"/>
        </w:rPr>
        <w:tab/>
      </w:r>
      <w:r w:rsidR="00FB33B6">
        <w:rPr>
          <w:rFonts w:ascii="GHEA Grapalat" w:hAnsi="GHEA Grapalat"/>
          <w:sz w:val="24"/>
          <w:szCs w:val="24"/>
        </w:rPr>
        <w:t>Вскрытие заявок произойдет на "7</w:t>
      </w:r>
      <w:r w:rsidR="00FD2748" w:rsidRPr="009044F1">
        <w:rPr>
          <w:rFonts w:ascii="GHEA Grapalat" w:hAnsi="GHEA Grapalat"/>
          <w:sz w:val="24"/>
          <w:szCs w:val="24"/>
        </w:rPr>
        <w:t>"-ый день в "</w:t>
      </w:r>
      <w:r w:rsidR="00FB33B6">
        <w:rPr>
          <w:rFonts w:ascii="GHEA Grapalat" w:hAnsi="GHEA Grapalat"/>
          <w:sz w:val="24"/>
          <w:szCs w:val="24"/>
        </w:rPr>
        <w:t>12:00</w:t>
      </w:r>
      <w:r w:rsidR="00FD2748"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00FD2748"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7B2B4A" w:rsidP="00B46D58">
      <w:pPr>
        <w:widowControl w:val="0"/>
        <w:tabs>
          <w:tab w:val="left" w:pos="1134"/>
        </w:tabs>
        <w:spacing w:after="160"/>
        <w:ind w:firstLine="567"/>
        <w:jc w:val="both"/>
        <w:rPr>
          <w:rFonts w:ascii="GHEA Grapalat" w:hAnsi="GHEA Grapalat" w:cs="Sylfaen"/>
        </w:rPr>
      </w:pPr>
      <w:r>
        <w:rPr>
          <w:rFonts w:ascii="GHEA Grapalat" w:hAnsi="GHEA Grapalat"/>
        </w:rPr>
        <w:lastRenderedPageBreak/>
        <w:t>7</w:t>
      </w:r>
      <w:r w:rsidR="00FD2748" w:rsidRPr="009044F1">
        <w:rPr>
          <w:rFonts w:ascii="GHEA Grapalat" w:hAnsi="GHEA Grapalat"/>
        </w:rPr>
        <w:t>.2.</w:t>
      </w:r>
      <w:r w:rsidR="00D07367" w:rsidRPr="005114D0">
        <w:rPr>
          <w:rFonts w:ascii="GHEA Grapalat" w:hAnsi="GHEA Grapalat"/>
        </w:rPr>
        <w:tab/>
      </w:r>
      <w:r w:rsidR="00FD2748"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7B2B4A"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7</w:t>
      </w:r>
      <w:r w:rsidR="00FD2748" w:rsidRPr="009044F1">
        <w:rPr>
          <w:rFonts w:ascii="GHEA Grapalat" w:hAnsi="GHEA Grapalat"/>
          <w:sz w:val="24"/>
          <w:szCs w:val="24"/>
        </w:rPr>
        <w:t>.</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00FD2748" w:rsidRPr="009044F1">
        <w:rPr>
          <w:rFonts w:ascii="GHEA Grapalat" w:hAnsi="GHEA Grapalat"/>
          <w:sz w:val="24"/>
          <w:szCs w:val="24"/>
        </w:rPr>
        <w:t>частник</w:t>
      </w:r>
      <w:r w:rsidR="00DD2F66" w:rsidRPr="00DD2F66">
        <w:rPr>
          <w:rFonts w:ascii="GHEA Grapalat" w:hAnsi="GHEA Grapalat"/>
          <w:sz w:val="24"/>
          <w:szCs w:val="24"/>
        </w:rPr>
        <w:t xml:space="preserve"> </w:t>
      </w:r>
      <w:r w:rsidR="00FD2748"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00FD2748"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00FD2748"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7B2B4A" w:rsidP="00B46D58">
      <w:pPr>
        <w:pStyle w:val="a3"/>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7</w:t>
      </w:r>
      <w:r w:rsidR="00FD2748" w:rsidRPr="009044F1">
        <w:rPr>
          <w:rFonts w:ascii="GHEA Grapalat" w:hAnsi="GHEA Grapalat"/>
          <w:i w:val="0"/>
          <w:sz w:val="24"/>
          <w:szCs w:val="24"/>
        </w:rPr>
        <w:t>.</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FD2748"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6"/>
        <w:t>10</w:t>
      </w:r>
      <w:r w:rsidR="00A01157">
        <w:rPr>
          <w:rFonts w:ascii="GHEA Grapalat" w:hAnsi="GHEA Grapalat"/>
          <w:i w:val="0"/>
          <w:sz w:val="24"/>
          <w:szCs w:val="24"/>
        </w:rPr>
        <w:t>.</w:t>
      </w:r>
    </w:p>
    <w:p w:rsidR="00096865" w:rsidRPr="009044F1" w:rsidRDefault="007B2B4A" w:rsidP="00B46D58">
      <w:pPr>
        <w:pStyle w:val="a3"/>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7</w:t>
      </w:r>
      <w:r w:rsidR="00FD2748" w:rsidRPr="009044F1">
        <w:rPr>
          <w:rFonts w:ascii="GHEA Grapalat" w:hAnsi="GHEA Grapalat"/>
          <w:i w:val="0"/>
          <w:sz w:val="24"/>
          <w:szCs w:val="24"/>
        </w:rPr>
        <w:t>.</w:t>
      </w:r>
      <w:r w:rsidR="00D31874">
        <w:rPr>
          <w:rFonts w:ascii="GHEA Grapalat" w:hAnsi="GHEA Grapalat"/>
          <w:i w:val="0"/>
          <w:sz w:val="24"/>
          <w:szCs w:val="24"/>
        </w:rPr>
        <w:t>5</w:t>
      </w:r>
      <w:r w:rsidR="00FD2748" w:rsidRPr="009044F1">
        <w:rPr>
          <w:rFonts w:ascii="GHEA Grapalat" w:hAnsi="GHEA Grapalat"/>
          <w:i w:val="0"/>
          <w:sz w:val="24"/>
          <w:szCs w:val="24"/>
        </w:rPr>
        <w:t>.</w:t>
      </w:r>
      <w:r w:rsidR="00644850" w:rsidRPr="005114D0">
        <w:rPr>
          <w:rFonts w:ascii="GHEA Grapalat" w:hAnsi="GHEA Grapalat"/>
          <w:i w:val="0"/>
          <w:sz w:val="24"/>
          <w:szCs w:val="24"/>
        </w:rPr>
        <w:tab/>
      </w:r>
      <w:r w:rsidR="00FD2748"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7B2B4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7</w:t>
      </w:r>
      <w:r w:rsidR="00FD2748" w:rsidRPr="009044F1">
        <w:rPr>
          <w:rFonts w:ascii="GHEA Grapalat" w:hAnsi="GHEA Grapalat"/>
          <w:sz w:val="24"/>
          <w:szCs w:val="24"/>
        </w:rPr>
        <w:t>.</w:t>
      </w:r>
      <w:r w:rsidR="00D31874">
        <w:rPr>
          <w:rFonts w:ascii="GHEA Grapalat" w:hAnsi="GHEA Grapalat"/>
          <w:sz w:val="24"/>
          <w:szCs w:val="24"/>
        </w:rPr>
        <w:t>6</w:t>
      </w:r>
      <w:r w:rsidR="00FD2748" w:rsidRPr="009044F1">
        <w:rPr>
          <w:rFonts w:ascii="GHEA Grapalat" w:hAnsi="GHEA Grapalat"/>
          <w:sz w:val="24"/>
          <w:szCs w:val="24"/>
        </w:rPr>
        <w:t>.</w:t>
      </w:r>
      <w:r w:rsidR="00644850" w:rsidRPr="005114D0">
        <w:rPr>
          <w:rFonts w:ascii="GHEA Grapalat" w:hAnsi="GHEA Grapalat"/>
          <w:sz w:val="24"/>
          <w:szCs w:val="24"/>
        </w:rPr>
        <w:tab/>
      </w:r>
      <w:r w:rsidR="00FD2748"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00FD2748"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00FD2748"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00FD2748"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w:t>
      </w:r>
      <w:r w:rsidR="00FD2748" w:rsidRPr="009044F1">
        <w:rPr>
          <w:rFonts w:ascii="GHEA Grapalat" w:hAnsi="GHEA Grapalat"/>
          <w:sz w:val="24"/>
          <w:szCs w:val="24"/>
        </w:rPr>
        <w:lastRenderedPageBreak/>
        <w:t>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 xml:space="preserve">или </w:t>
      </w:r>
      <w:r w:rsidR="009B6D58" w:rsidRPr="009044F1">
        <w:rPr>
          <w:rFonts w:ascii="GHEA Grapalat" w:hAnsi="GHEA Grapalat"/>
          <w:sz w:val="24"/>
          <w:szCs w:val="24"/>
        </w:rPr>
        <w:lastRenderedPageBreak/>
        <w:t>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7B2B4A" w:rsidP="00B46D58">
      <w:pPr>
        <w:widowControl w:val="0"/>
        <w:tabs>
          <w:tab w:val="left" w:pos="1134"/>
        </w:tabs>
        <w:spacing w:after="160"/>
        <w:ind w:firstLine="567"/>
        <w:jc w:val="both"/>
        <w:rPr>
          <w:rFonts w:ascii="GHEA Grapalat" w:hAnsi="GHEA Grapalat"/>
        </w:rPr>
      </w:pPr>
      <w:r>
        <w:rPr>
          <w:rFonts w:ascii="GHEA Grapalat" w:hAnsi="GHEA Grapalat"/>
        </w:rPr>
        <w:t>7</w:t>
      </w:r>
      <w:r w:rsidR="00FD2748" w:rsidRPr="009044F1">
        <w:rPr>
          <w:rFonts w:ascii="GHEA Grapalat" w:hAnsi="GHEA Grapalat"/>
        </w:rPr>
        <w:t>.</w:t>
      </w:r>
      <w:r w:rsidR="00096B2C">
        <w:rPr>
          <w:rFonts w:ascii="GHEA Grapalat" w:hAnsi="GHEA Grapalat"/>
        </w:rPr>
        <w:t>7</w:t>
      </w:r>
      <w:r w:rsidR="00FD2748" w:rsidRPr="009044F1">
        <w:rPr>
          <w:rFonts w:ascii="GHEA Grapalat" w:hAnsi="GHEA Grapalat"/>
        </w:rPr>
        <w:t>.</w:t>
      </w:r>
      <w:r w:rsidR="00C37724" w:rsidRPr="005114D0">
        <w:rPr>
          <w:rFonts w:ascii="GHEA Grapalat" w:hAnsi="GHEA Grapalat"/>
        </w:rPr>
        <w:tab/>
      </w:r>
      <w:r w:rsidR="00FD2748"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00FD2748" w:rsidRPr="009044F1">
        <w:rPr>
          <w:rFonts w:ascii="GHEA Grapalat" w:hAnsi="GHEA Grapalat"/>
        </w:rPr>
        <w:t>документ</w:t>
      </w:r>
      <w:r w:rsidR="00F7541A">
        <w:rPr>
          <w:rFonts w:ascii="GHEA Grapalat" w:hAnsi="GHEA Grapalat"/>
        </w:rPr>
        <w:t>ы</w:t>
      </w:r>
      <w:r w:rsidR="00FD2748"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00FD2748" w:rsidRPr="009044F1">
        <w:rPr>
          <w:rFonts w:ascii="GHEA Grapalat" w:hAnsi="GHEA Grapalat"/>
        </w:rPr>
        <w:t>препятствуя нормальному функционированию комиссии.</w:t>
      </w:r>
    </w:p>
    <w:p w:rsidR="00AD2081" w:rsidRDefault="007B2B4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7</w:t>
      </w:r>
      <w:r w:rsidR="00A150A9" w:rsidRPr="009044F1">
        <w:rPr>
          <w:rFonts w:ascii="GHEA Grapalat" w:hAnsi="GHEA Grapalat"/>
          <w:sz w:val="24"/>
          <w:szCs w:val="24"/>
        </w:rPr>
        <w:t>.</w:t>
      </w:r>
      <w:r w:rsidR="00917747">
        <w:rPr>
          <w:rFonts w:ascii="GHEA Grapalat" w:hAnsi="GHEA Grapalat"/>
          <w:sz w:val="24"/>
          <w:szCs w:val="24"/>
        </w:rPr>
        <w:t>8</w:t>
      </w:r>
      <w:r w:rsidR="00A150A9" w:rsidRPr="009044F1">
        <w:rPr>
          <w:rFonts w:ascii="GHEA Grapalat" w:hAnsi="GHEA Grapalat"/>
          <w:sz w:val="24"/>
          <w:szCs w:val="24"/>
        </w:rPr>
        <w:t>.</w:t>
      </w:r>
      <w:r w:rsidR="00213830" w:rsidRPr="005114D0">
        <w:rPr>
          <w:rFonts w:ascii="GHEA Grapalat" w:hAnsi="GHEA Grapalat"/>
          <w:sz w:val="24"/>
          <w:szCs w:val="24"/>
        </w:rPr>
        <w:tab/>
      </w:r>
      <w:r w:rsidR="00A150A9"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00A150A9"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A150A9"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00A150A9"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7B2B4A" w:rsidP="00B46D58">
      <w:pPr>
        <w:pStyle w:val="norm"/>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7</w:t>
      </w:r>
      <w:r w:rsidR="00A150A9" w:rsidRPr="009044F1">
        <w:rPr>
          <w:rFonts w:ascii="GHEA Grapalat" w:hAnsi="GHEA Grapalat"/>
          <w:sz w:val="24"/>
          <w:szCs w:val="24"/>
        </w:rPr>
        <w:t>.</w:t>
      </w:r>
      <w:r w:rsidR="000F35AE">
        <w:rPr>
          <w:rFonts w:ascii="GHEA Grapalat" w:hAnsi="GHEA Grapalat"/>
          <w:sz w:val="24"/>
          <w:szCs w:val="24"/>
        </w:rPr>
        <w:t>9</w:t>
      </w:r>
      <w:r w:rsidR="00A150A9" w:rsidRPr="009044F1">
        <w:rPr>
          <w:rFonts w:ascii="GHEA Grapalat" w:hAnsi="GHEA Grapalat"/>
          <w:sz w:val="24"/>
          <w:szCs w:val="24"/>
        </w:rPr>
        <w:t>.</w:t>
      </w:r>
      <w:r w:rsidR="00213830" w:rsidRPr="005114D0">
        <w:rPr>
          <w:rFonts w:ascii="GHEA Grapalat" w:hAnsi="GHEA Grapalat"/>
          <w:sz w:val="24"/>
          <w:szCs w:val="24"/>
        </w:rPr>
        <w:tab/>
      </w:r>
      <w:r w:rsidR="00A150A9"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00A150A9"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00A150A9"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7B2B4A" w:rsidP="00B46D58">
      <w:pPr>
        <w:pStyle w:val="23"/>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w:t>
      </w:r>
      <w:r w:rsidR="00A150A9" w:rsidRPr="009044F1">
        <w:rPr>
          <w:rFonts w:ascii="GHEA Grapalat" w:hAnsi="GHEA Grapalat"/>
          <w:sz w:val="24"/>
          <w:szCs w:val="24"/>
        </w:rPr>
        <w:t>.1</w:t>
      </w:r>
      <w:r w:rsidR="00B81197">
        <w:rPr>
          <w:rFonts w:ascii="GHEA Grapalat" w:hAnsi="GHEA Grapalat"/>
          <w:sz w:val="24"/>
          <w:szCs w:val="24"/>
        </w:rPr>
        <w:t>0</w:t>
      </w:r>
      <w:r w:rsidR="00A150A9" w:rsidRPr="009044F1">
        <w:rPr>
          <w:rFonts w:ascii="GHEA Grapalat" w:hAnsi="GHEA Grapalat"/>
          <w:sz w:val="24"/>
          <w:szCs w:val="24"/>
        </w:rPr>
        <w:t>.</w:t>
      </w:r>
      <w:r w:rsidR="00213830" w:rsidRPr="005114D0">
        <w:rPr>
          <w:rFonts w:ascii="GHEA Grapalat" w:hAnsi="GHEA Grapalat"/>
          <w:sz w:val="24"/>
          <w:szCs w:val="24"/>
        </w:rPr>
        <w:tab/>
      </w:r>
      <w:r w:rsidR="00A150A9"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7B2B4A" w:rsidP="00B46D58">
      <w:pPr>
        <w:pStyle w:val="23"/>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lastRenderedPageBreak/>
        <w:t>7</w:t>
      </w:r>
      <w:r w:rsidR="00A150A9" w:rsidRPr="009044F1">
        <w:rPr>
          <w:rFonts w:ascii="GHEA Grapalat" w:hAnsi="GHEA Grapalat"/>
          <w:sz w:val="24"/>
          <w:szCs w:val="24"/>
        </w:rPr>
        <w:t>.1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00A150A9"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00A150A9"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7B2B4A" w:rsidP="00B46D58">
      <w:pPr>
        <w:pStyle w:val="23"/>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w:t>
      </w:r>
      <w:r w:rsidR="00A150A9" w:rsidRPr="009044F1">
        <w:rPr>
          <w:rFonts w:ascii="GHEA Grapalat" w:hAnsi="GHEA Grapalat"/>
          <w:sz w:val="24"/>
          <w:szCs w:val="24"/>
        </w:rPr>
        <w:t>.1</w:t>
      </w:r>
      <w:r w:rsidR="00696900">
        <w:rPr>
          <w:rFonts w:ascii="GHEA Grapalat" w:hAnsi="GHEA Grapalat"/>
          <w:sz w:val="24"/>
          <w:szCs w:val="24"/>
        </w:rPr>
        <w:t>2</w:t>
      </w:r>
      <w:r w:rsidR="00A150A9" w:rsidRPr="009044F1">
        <w:rPr>
          <w:rFonts w:ascii="GHEA Grapalat" w:hAnsi="GHEA Grapalat"/>
          <w:sz w:val="24"/>
          <w:szCs w:val="24"/>
        </w:rPr>
        <w:t>.</w:t>
      </w:r>
      <w:r w:rsidR="004409B1" w:rsidRPr="005114D0">
        <w:rPr>
          <w:rFonts w:ascii="GHEA Grapalat" w:hAnsi="GHEA Grapalat"/>
          <w:sz w:val="24"/>
          <w:szCs w:val="24"/>
        </w:rPr>
        <w:tab/>
      </w:r>
      <w:r w:rsidR="00A150A9"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00A150A9"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7B2B4A" w:rsidP="00B46D58">
      <w:pPr>
        <w:widowControl w:val="0"/>
        <w:tabs>
          <w:tab w:val="left" w:pos="1276"/>
        </w:tabs>
        <w:spacing w:after="160"/>
        <w:ind w:firstLine="567"/>
        <w:jc w:val="both"/>
        <w:rPr>
          <w:rFonts w:ascii="GHEA Grapalat" w:hAnsi="GHEA Grapalat"/>
        </w:rPr>
      </w:pPr>
      <w:r>
        <w:rPr>
          <w:rFonts w:ascii="GHEA Grapalat" w:hAnsi="GHEA Grapalat"/>
        </w:rPr>
        <w:t>7</w:t>
      </w:r>
      <w:r w:rsidR="008769B4" w:rsidRPr="009044F1">
        <w:rPr>
          <w:rFonts w:ascii="GHEA Grapalat" w:hAnsi="GHEA Grapalat"/>
        </w:rPr>
        <w:t>.</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8769B4"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008769B4"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008769B4"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008769B4"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008769B4"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008769B4" w:rsidRPr="009044F1">
        <w:rPr>
          <w:rFonts w:ascii="GHEA Grapalat" w:hAnsi="GHEA Grapalat"/>
        </w:rPr>
        <w:t xml:space="preserve">действительности </w:t>
      </w:r>
      <w:r w:rsidR="00F763EC">
        <w:rPr>
          <w:rFonts w:ascii="GHEA Grapalat" w:hAnsi="GHEA Grapalat"/>
        </w:rPr>
        <w:t xml:space="preserve">либо </w:t>
      </w:r>
      <w:r w:rsidR="008769B4"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008769B4"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008769B4"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7B2B4A" w:rsidP="00B46D58">
      <w:pPr>
        <w:widowControl w:val="0"/>
        <w:tabs>
          <w:tab w:val="left" w:pos="1276"/>
        </w:tabs>
        <w:spacing w:after="160"/>
        <w:ind w:firstLine="567"/>
        <w:jc w:val="both"/>
        <w:rPr>
          <w:rFonts w:ascii="GHEA Grapalat" w:hAnsi="GHEA Grapalat"/>
        </w:rPr>
      </w:pPr>
      <w:r w:rsidRPr="007B2B4A">
        <w:rPr>
          <w:rFonts w:ascii="GHEA Grapalat" w:hAnsi="GHEA Grapalat"/>
        </w:rPr>
        <w:t>7</w:t>
      </w:r>
      <w:r w:rsidR="00A63D83">
        <w:rPr>
          <w:rFonts w:ascii="GHEA Grapalat" w:hAnsi="GHEA Grapalat"/>
        </w:rPr>
        <w:t>.1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7B2B4A" w:rsidP="00B46D58">
      <w:pPr>
        <w:pStyle w:val="norm"/>
        <w:widowControl w:val="0"/>
        <w:tabs>
          <w:tab w:val="left" w:pos="1276"/>
        </w:tabs>
        <w:spacing w:after="160" w:line="240" w:lineRule="auto"/>
        <w:ind w:firstLine="567"/>
        <w:rPr>
          <w:rFonts w:ascii="GHEA Grapalat" w:hAnsi="GHEA Grapalat" w:cs="Sylfaen"/>
          <w:sz w:val="24"/>
          <w:szCs w:val="24"/>
        </w:rPr>
      </w:pPr>
      <w:r w:rsidRPr="007B2B4A">
        <w:rPr>
          <w:rFonts w:ascii="GHEA Grapalat" w:hAnsi="GHEA Grapalat"/>
          <w:sz w:val="24"/>
          <w:szCs w:val="24"/>
        </w:rPr>
        <w:t>7</w:t>
      </w:r>
      <w:r w:rsidR="00E64D24">
        <w:rPr>
          <w:rFonts w:ascii="GHEA Grapalat" w:hAnsi="GHEA Grapalat"/>
          <w:sz w:val="24"/>
          <w:szCs w:val="24"/>
        </w:rPr>
        <w:t>.1</w:t>
      </w:r>
      <w:r w:rsidR="00FE1D95">
        <w:rPr>
          <w:rFonts w:ascii="GHEA Grapalat" w:hAnsi="GHEA Grapalat"/>
          <w:sz w:val="24"/>
          <w:szCs w:val="24"/>
        </w:rPr>
        <w:t>5</w:t>
      </w:r>
      <w:r w:rsidR="00E64D24">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7B2B4A" w:rsidP="00B46D58">
      <w:pPr>
        <w:pStyle w:val="23"/>
        <w:widowControl w:val="0"/>
        <w:tabs>
          <w:tab w:val="left" w:pos="1276"/>
        </w:tabs>
        <w:spacing w:after="160" w:line="240" w:lineRule="auto"/>
        <w:ind w:firstLine="567"/>
        <w:rPr>
          <w:rFonts w:ascii="GHEA Grapalat" w:hAnsi="GHEA Grapalat" w:cs="Sylfaen"/>
          <w:spacing w:val="-4"/>
          <w:sz w:val="24"/>
          <w:szCs w:val="24"/>
        </w:rPr>
      </w:pPr>
      <w:r>
        <w:rPr>
          <w:rFonts w:ascii="GHEA Grapalat" w:hAnsi="GHEA Grapalat"/>
          <w:sz w:val="24"/>
          <w:szCs w:val="24"/>
        </w:rPr>
        <w:t>7</w:t>
      </w:r>
      <w:r w:rsidR="00A150A9" w:rsidRPr="009044F1">
        <w:rPr>
          <w:rFonts w:ascii="GHEA Grapalat" w:hAnsi="GHEA Grapalat"/>
          <w:sz w:val="24"/>
          <w:szCs w:val="24"/>
        </w:rPr>
        <w:t>.</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00A150A9"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7B2B4A" w:rsidP="00BF1CBD">
      <w:pPr>
        <w:widowControl w:val="0"/>
        <w:tabs>
          <w:tab w:val="left" w:pos="1276"/>
        </w:tabs>
        <w:spacing w:after="160"/>
        <w:ind w:firstLine="567"/>
        <w:contextualSpacing/>
        <w:jc w:val="both"/>
        <w:rPr>
          <w:rFonts w:ascii="GHEA Grapalat" w:hAnsi="GHEA Grapalat"/>
          <w:spacing w:val="-4"/>
        </w:rPr>
      </w:pPr>
      <w:r>
        <w:rPr>
          <w:rFonts w:ascii="GHEA Grapalat" w:hAnsi="GHEA Grapalat"/>
          <w:spacing w:val="-4"/>
        </w:rPr>
        <w:t>7</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 xml:space="preserve">Электронные извещения отправляются комиссией и (или) заказчиком на электронную </w:t>
      </w:r>
      <w:r w:rsidR="00BF1CBD" w:rsidRPr="00BF1CBD">
        <w:rPr>
          <w:rFonts w:ascii="GHEA Grapalat" w:hAnsi="GHEA Grapalat"/>
          <w:spacing w:val="-4"/>
        </w:rPr>
        <w:lastRenderedPageBreak/>
        <w:t>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7B2B4A" w:rsidP="00B46D58">
      <w:pPr>
        <w:pStyle w:val="23"/>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7</w:t>
      </w:r>
      <w:r w:rsidR="00A150A9" w:rsidRPr="009044F1">
        <w:rPr>
          <w:rFonts w:ascii="GHEA Grapalat" w:hAnsi="GHEA Grapalat"/>
          <w:sz w:val="24"/>
          <w:szCs w:val="24"/>
        </w:rPr>
        <w:t>.</w:t>
      </w:r>
      <w:r w:rsidR="000E624C">
        <w:rPr>
          <w:rFonts w:ascii="GHEA Grapalat" w:hAnsi="GHEA Grapalat"/>
          <w:sz w:val="24"/>
          <w:szCs w:val="24"/>
          <w:lang w:val="hy-AM"/>
        </w:rPr>
        <w:t>1</w:t>
      </w:r>
      <w:r w:rsidR="00B325AF">
        <w:rPr>
          <w:rFonts w:ascii="GHEA Grapalat" w:hAnsi="GHEA Grapalat"/>
          <w:sz w:val="24"/>
          <w:szCs w:val="24"/>
        </w:rPr>
        <w:t>8</w:t>
      </w:r>
      <w:r w:rsidR="00A150A9" w:rsidRPr="009044F1">
        <w:rPr>
          <w:rFonts w:ascii="GHEA Grapalat" w:hAnsi="GHEA Grapalat"/>
          <w:sz w:val="24"/>
          <w:szCs w:val="24"/>
        </w:rPr>
        <w:t>.</w:t>
      </w:r>
      <w:r w:rsidR="00EE0CB1" w:rsidRPr="005114D0">
        <w:rPr>
          <w:rFonts w:ascii="GHEA Grapalat" w:hAnsi="GHEA Grapalat"/>
          <w:sz w:val="24"/>
          <w:szCs w:val="24"/>
        </w:rPr>
        <w:tab/>
      </w:r>
      <w:r w:rsidR="00A150A9"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7"/>
        <w:t>11</w:t>
      </w:r>
      <w:r w:rsidR="00A150A9" w:rsidRPr="009044F1">
        <w:rPr>
          <w:rFonts w:ascii="GHEA Grapalat" w:hAnsi="GHEA Grapalat"/>
          <w:sz w:val="24"/>
          <w:szCs w:val="24"/>
        </w:rPr>
        <w:t xml:space="preserve">. </w:t>
      </w:r>
    </w:p>
    <w:p w:rsidR="00583092" w:rsidRPr="008C0D41" w:rsidRDefault="007B2B4A" w:rsidP="00B46D58">
      <w:pPr>
        <w:widowControl w:val="0"/>
        <w:tabs>
          <w:tab w:val="left" w:pos="1276"/>
        </w:tabs>
        <w:spacing w:after="160"/>
        <w:ind w:firstLine="567"/>
        <w:jc w:val="both"/>
        <w:rPr>
          <w:rFonts w:ascii="GHEA Grapalat" w:hAnsi="GHEA Grapalat"/>
        </w:rPr>
      </w:pPr>
      <w:r>
        <w:rPr>
          <w:rFonts w:ascii="GHEA Grapalat" w:hAnsi="GHEA Grapalat"/>
        </w:rPr>
        <w:t>7</w:t>
      </w:r>
      <w:r w:rsidR="00A150A9" w:rsidRPr="008C0D41">
        <w:rPr>
          <w:rFonts w:ascii="GHEA Grapalat" w:hAnsi="GHEA Grapalat"/>
        </w:rPr>
        <w:t>.</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00A150A9"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00A150A9"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00A150A9"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00A150A9" w:rsidRPr="008C0D41">
        <w:rPr>
          <w:rFonts w:ascii="GHEA Grapalat" w:hAnsi="GHEA Grapalat"/>
        </w:rPr>
        <w:t xml:space="preserve"> </w:t>
      </w:r>
      <w:r w:rsidR="00951CE5" w:rsidRPr="008C0D41">
        <w:rPr>
          <w:rFonts w:ascii="GHEA Grapalat" w:hAnsi="GHEA Grapalat"/>
        </w:rPr>
        <w:t>применением процедуры</w:t>
      </w:r>
      <w:r w:rsidR="00A150A9" w:rsidRPr="008C0D41">
        <w:rPr>
          <w:rFonts w:ascii="GHEA Grapalat" w:hAnsi="GHEA Grapalat"/>
        </w:rPr>
        <w:t>, установленн</w:t>
      </w:r>
      <w:r w:rsidR="00951CE5" w:rsidRPr="008C0D41">
        <w:rPr>
          <w:rFonts w:ascii="GHEA Grapalat" w:hAnsi="GHEA Grapalat"/>
        </w:rPr>
        <w:t>ой</w:t>
      </w:r>
      <w:r w:rsidR="00A150A9" w:rsidRPr="008C0D41">
        <w:rPr>
          <w:rFonts w:ascii="GHEA Grapalat" w:hAnsi="GHEA Grapalat"/>
        </w:rPr>
        <w:t xml:space="preserve"> пунктами 8.1</w:t>
      </w:r>
      <w:r w:rsidR="00625515" w:rsidRPr="008C0D41">
        <w:rPr>
          <w:rFonts w:ascii="GHEA Grapalat" w:hAnsi="GHEA Grapalat"/>
        </w:rPr>
        <w:t>2</w:t>
      </w:r>
      <w:r w:rsidR="00A150A9"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00A150A9" w:rsidRPr="008C0D41">
        <w:rPr>
          <w:rFonts w:ascii="GHEA Grapalat" w:hAnsi="GHEA Grapalat"/>
        </w:rPr>
        <w:t>части 1 настоящего Приглашения.</w:t>
      </w:r>
    </w:p>
    <w:p w:rsidR="00583092" w:rsidRPr="009044F1" w:rsidRDefault="007B2B4A" w:rsidP="00B46D58">
      <w:pPr>
        <w:pStyle w:val="23"/>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w:t>
      </w:r>
      <w:r w:rsidR="00A150A9" w:rsidRPr="009044F1">
        <w:rPr>
          <w:rFonts w:ascii="GHEA Grapalat" w:hAnsi="GHEA Grapalat"/>
          <w:sz w:val="24"/>
          <w:szCs w:val="24"/>
        </w:rPr>
        <w:t>.</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00A150A9"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7B2B4A" w:rsidP="00B46D58">
      <w:pPr>
        <w:pStyle w:val="23"/>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7</w:t>
      </w:r>
      <w:r w:rsidR="00A150A9" w:rsidRPr="00B57B4F">
        <w:rPr>
          <w:rFonts w:ascii="GHEA Grapalat" w:hAnsi="GHEA Grapalat"/>
          <w:sz w:val="24"/>
          <w:szCs w:val="24"/>
        </w:rPr>
        <w:t>.</w:t>
      </w:r>
      <w:r w:rsidR="005A79EE" w:rsidRPr="00B57B4F">
        <w:rPr>
          <w:rFonts w:ascii="GHEA Grapalat" w:hAnsi="GHEA Grapalat"/>
          <w:sz w:val="24"/>
          <w:szCs w:val="24"/>
        </w:rPr>
        <w:t>2</w:t>
      </w:r>
      <w:r w:rsidR="000241CA" w:rsidRPr="00B57B4F">
        <w:rPr>
          <w:rFonts w:ascii="GHEA Grapalat" w:hAnsi="GHEA Grapalat"/>
          <w:sz w:val="24"/>
          <w:szCs w:val="24"/>
        </w:rPr>
        <w:t>1</w:t>
      </w:r>
      <w:r w:rsidR="00A150A9" w:rsidRPr="00B57B4F">
        <w:rPr>
          <w:rFonts w:ascii="GHEA Grapalat" w:hAnsi="GHEA Grapalat"/>
          <w:sz w:val="24"/>
          <w:szCs w:val="24"/>
        </w:rPr>
        <w:t>.</w:t>
      </w:r>
      <w:r w:rsidR="00FA2DBA" w:rsidRPr="00B57B4F">
        <w:rPr>
          <w:rFonts w:ascii="GHEA Grapalat" w:hAnsi="GHEA Grapalat"/>
          <w:sz w:val="24"/>
          <w:szCs w:val="24"/>
        </w:rPr>
        <w:tab/>
      </w:r>
      <w:r w:rsidR="00A150A9"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00A150A9"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00A150A9" w:rsidRPr="00B57B4F">
        <w:rPr>
          <w:rFonts w:ascii="GHEA Grapalat" w:hAnsi="GHEA Grapalat"/>
          <w:sz w:val="24"/>
          <w:szCs w:val="24"/>
        </w:rPr>
        <w:t>внеочередное заседание комиссии.</w:t>
      </w:r>
    </w:p>
    <w:p w:rsidR="00E45ACA" w:rsidRPr="000811C1" w:rsidRDefault="007B2B4A" w:rsidP="00B46D58">
      <w:pPr>
        <w:pStyle w:val="norm"/>
        <w:widowControl w:val="0"/>
        <w:tabs>
          <w:tab w:val="left" w:pos="1276"/>
        </w:tabs>
        <w:spacing w:after="160" w:line="240" w:lineRule="auto"/>
        <w:ind w:firstLine="567"/>
        <w:rPr>
          <w:rFonts w:ascii="GHEA Grapalat" w:hAnsi="GHEA Grapalat"/>
          <w:sz w:val="24"/>
          <w:szCs w:val="24"/>
        </w:rPr>
      </w:pPr>
      <w:r>
        <w:rPr>
          <w:rFonts w:ascii="GHEA Grapalat" w:hAnsi="GHEA Grapalat"/>
          <w:spacing w:val="-6"/>
          <w:sz w:val="24"/>
          <w:szCs w:val="24"/>
        </w:rPr>
        <w:t>7</w:t>
      </w:r>
      <w:r w:rsidR="00A150A9" w:rsidRPr="009044F1">
        <w:rPr>
          <w:rFonts w:ascii="GHEA Grapalat" w:hAnsi="GHEA Grapalat"/>
          <w:spacing w:val="-6"/>
          <w:sz w:val="24"/>
          <w:szCs w:val="24"/>
        </w:rPr>
        <w:t>.</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00A150A9"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00A150A9"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00A150A9"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00A150A9"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00A150A9" w:rsidRPr="009044F1">
        <w:rPr>
          <w:rFonts w:ascii="GHEA Grapalat" w:hAnsi="GHEA Grapalat"/>
          <w:sz w:val="24"/>
          <w:szCs w:val="24"/>
        </w:rPr>
        <w:t>периоде ожидания.</w:t>
      </w:r>
    </w:p>
    <w:p w:rsidR="00583092" w:rsidRPr="009044F1" w:rsidRDefault="007B2B4A" w:rsidP="00B46D58">
      <w:pPr>
        <w:pStyle w:val="23"/>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w:t>
      </w:r>
      <w:r w:rsidR="00A150A9" w:rsidRPr="009044F1">
        <w:rPr>
          <w:rFonts w:ascii="GHEA Grapalat" w:hAnsi="GHEA Grapalat"/>
          <w:sz w:val="24"/>
          <w:szCs w:val="24"/>
        </w:rPr>
        <w:t>.</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00A150A9"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7B2B4A" w:rsidP="00B46D58">
      <w:pPr>
        <w:widowControl w:val="0"/>
        <w:spacing w:after="160"/>
        <w:jc w:val="center"/>
        <w:rPr>
          <w:rFonts w:ascii="GHEA Grapalat" w:hAnsi="GHEA Grapalat" w:cs="Arial"/>
          <w:b/>
          <w:iCs/>
        </w:rPr>
      </w:pPr>
      <w:r>
        <w:rPr>
          <w:rFonts w:ascii="GHEA Grapalat" w:hAnsi="GHEA Grapalat"/>
          <w:b/>
        </w:rPr>
        <w:t>8</w:t>
      </w:r>
      <w:r w:rsidR="00AA0AD8" w:rsidRPr="009044F1">
        <w:rPr>
          <w:rFonts w:ascii="GHEA Grapalat" w:hAnsi="GHEA Grapalat"/>
          <w:b/>
        </w:rPr>
        <w:t xml:space="preserve">. ЗАКЛЮЧЕНИЕ ДОГОВОРА </w:t>
      </w:r>
    </w:p>
    <w:p w:rsidR="00096865" w:rsidRPr="009044F1" w:rsidRDefault="007B2B4A" w:rsidP="00B46D58">
      <w:pPr>
        <w:widowControl w:val="0"/>
        <w:tabs>
          <w:tab w:val="left" w:pos="1134"/>
        </w:tabs>
        <w:spacing w:after="160"/>
        <w:ind w:firstLine="567"/>
        <w:jc w:val="both"/>
        <w:rPr>
          <w:rFonts w:ascii="GHEA Grapalat" w:hAnsi="GHEA Grapalat" w:cs="Sylfaen"/>
        </w:rPr>
      </w:pPr>
      <w:r>
        <w:rPr>
          <w:rFonts w:ascii="GHEA Grapalat" w:hAnsi="GHEA Grapalat"/>
        </w:rPr>
        <w:t>8</w:t>
      </w:r>
      <w:r w:rsidR="00AA0AD8" w:rsidRPr="009044F1">
        <w:rPr>
          <w:rFonts w:ascii="GHEA Grapalat" w:hAnsi="GHEA Grapalat"/>
        </w:rPr>
        <w:t>.1</w:t>
      </w:r>
      <w:r w:rsidR="002A3FC1" w:rsidRPr="002A3FC1">
        <w:rPr>
          <w:rFonts w:ascii="GHEA Grapalat" w:hAnsi="GHEA Grapalat"/>
        </w:rPr>
        <w:t>.</w:t>
      </w:r>
      <w:r w:rsidR="002A3FC1" w:rsidRPr="005114D0">
        <w:rPr>
          <w:rFonts w:ascii="GHEA Grapalat" w:hAnsi="GHEA Grapalat"/>
        </w:rPr>
        <w:tab/>
      </w:r>
      <w:r w:rsidR="00AA0AD8"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7B2B4A" w:rsidP="00B46D58">
      <w:pPr>
        <w:widowControl w:val="0"/>
        <w:tabs>
          <w:tab w:val="left" w:pos="1134"/>
        </w:tabs>
        <w:spacing w:after="160"/>
        <w:ind w:firstLine="567"/>
        <w:jc w:val="both"/>
        <w:rPr>
          <w:rFonts w:ascii="GHEA Grapalat" w:hAnsi="GHEA Grapalat" w:cs="Sylfaen"/>
        </w:rPr>
      </w:pPr>
      <w:r>
        <w:rPr>
          <w:rFonts w:ascii="GHEA Grapalat" w:hAnsi="GHEA Grapalat"/>
        </w:rPr>
        <w:t>8</w:t>
      </w:r>
      <w:r w:rsidR="00AA0AD8" w:rsidRPr="009044F1">
        <w:rPr>
          <w:rFonts w:ascii="GHEA Grapalat" w:hAnsi="GHEA Grapalat"/>
        </w:rPr>
        <w:t>.2.</w:t>
      </w:r>
      <w:r w:rsidR="002A3FC1" w:rsidRPr="005114D0">
        <w:rPr>
          <w:rFonts w:ascii="GHEA Grapalat" w:hAnsi="GHEA Grapalat"/>
        </w:rPr>
        <w:tab/>
      </w:r>
      <w:r w:rsidR="00AA0AD8"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00AA0AD8"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00AA0AD8" w:rsidRPr="009044F1">
        <w:rPr>
          <w:rFonts w:ascii="GHEA Grapalat" w:hAnsi="GHEA Grapalat"/>
        </w:rPr>
        <w:t>части 1 настоящего Приглашения.</w:t>
      </w:r>
    </w:p>
    <w:p w:rsidR="00F23A51" w:rsidRPr="009044F1" w:rsidRDefault="007B2B4A" w:rsidP="00B46D58">
      <w:pPr>
        <w:widowControl w:val="0"/>
        <w:tabs>
          <w:tab w:val="left" w:pos="1134"/>
        </w:tabs>
        <w:spacing w:after="160"/>
        <w:ind w:firstLine="567"/>
        <w:jc w:val="both"/>
        <w:rPr>
          <w:rFonts w:ascii="GHEA Grapalat" w:hAnsi="GHEA Grapalat" w:cs="Sylfaen"/>
        </w:rPr>
      </w:pPr>
      <w:r>
        <w:rPr>
          <w:rFonts w:ascii="GHEA Grapalat" w:hAnsi="GHEA Grapalat"/>
        </w:rPr>
        <w:t>8</w:t>
      </w:r>
      <w:r w:rsidR="00AA0AD8" w:rsidRPr="009044F1">
        <w:rPr>
          <w:rFonts w:ascii="GHEA Grapalat" w:hAnsi="GHEA Grapalat"/>
        </w:rPr>
        <w:t>.3.</w:t>
      </w:r>
      <w:r w:rsidR="002A3FC1" w:rsidRPr="005114D0">
        <w:rPr>
          <w:rFonts w:ascii="GHEA Grapalat" w:hAnsi="GHEA Grapalat"/>
        </w:rPr>
        <w:tab/>
      </w:r>
      <w:r w:rsidR="00AA0AD8"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7B2B4A" w:rsidP="00B46D58">
      <w:pPr>
        <w:widowControl w:val="0"/>
        <w:tabs>
          <w:tab w:val="left" w:pos="1134"/>
        </w:tabs>
        <w:spacing w:after="160"/>
        <w:ind w:firstLine="567"/>
        <w:jc w:val="both"/>
        <w:rPr>
          <w:rFonts w:ascii="GHEA Grapalat" w:hAnsi="GHEA Grapalat" w:cs="Sylfaen"/>
        </w:rPr>
      </w:pPr>
      <w:r>
        <w:rPr>
          <w:rFonts w:ascii="GHEA Grapalat" w:hAnsi="GHEA Grapalat"/>
        </w:rPr>
        <w:t>8</w:t>
      </w:r>
      <w:r w:rsidR="00AA0AD8" w:rsidRPr="009044F1">
        <w:rPr>
          <w:rFonts w:ascii="GHEA Grapalat" w:hAnsi="GHEA Grapalat"/>
        </w:rPr>
        <w:t>.</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A0AD8"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00AA0AD8"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7B2B4A" w:rsidP="00B46D58">
      <w:pPr>
        <w:pStyle w:val="a3"/>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8</w:t>
      </w:r>
      <w:r w:rsidR="00AA0AD8" w:rsidRPr="009044F1">
        <w:rPr>
          <w:rFonts w:ascii="GHEA Grapalat" w:hAnsi="GHEA Grapalat"/>
          <w:i w:val="0"/>
          <w:sz w:val="24"/>
          <w:szCs w:val="24"/>
        </w:rPr>
        <w:t>.</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00AA0AD8"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00AA0AD8"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00AA0AD8"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7B2B4A" w:rsidP="00B46D58">
      <w:pPr>
        <w:widowControl w:val="0"/>
        <w:spacing w:after="160"/>
        <w:jc w:val="center"/>
        <w:rPr>
          <w:rFonts w:ascii="GHEA Grapalat" w:hAnsi="GHEA Grapalat" w:cs="Arial"/>
          <w:b/>
          <w:iCs/>
        </w:rPr>
      </w:pPr>
      <w:r>
        <w:rPr>
          <w:rFonts w:ascii="GHEA Grapalat" w:hAnsi="GHEA Grapalat"/>
          <w:b/>
        </w:rPr>
        <w:t>9</w:t>
      </w:r>
      <w:r w:rsidR="00030D40" w:rsidRPr="009044F1">
        <w:rPr>
          <w:rFonts w:ascii="GHEA Grapalat" w:hAnsi="GHEA Grapalat"/>
          <w:b/>
        </w:rPr>
        <w:t xml:space="preserve">.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096865" w:rsidRDefault="007B2B4A" w:rsidP="00B46D58">
      <w:pPr>
        <w:widowControl w:val="0"/>
        <w:tabs>
          <w:tab w:val="left" w:pos="1276"/>
        </w:tabs>
        <w:spacing w:after="160"/>
        <w:ind w:firstLine="567"/>
        <w:jc w:val="both"/>
        <w:rPr>
          <w:rFonts w:ascii="GHEA Grapalat" w:hAnsi="GHEA Grapalat"/>
        </w:rPr>
      </w:pPr>
      <w:r>
        <w:rPr>
          <w:rFonts w:ascii="GHEA Grapalat" w:hAnsi="GHEA Grapalat"/>
        </w:rPr>
        <w:t>9</w:t>
      </w:r>
      <w:r w:rsidR="00030D40" w:rsidRPr="009044F1">
        <w:rPr>
          <w:rFonts w:ascii="GHEA Grapalat" w:hAnsi="GHEA Grapalat"/>
        </w:rPr>
        <w:t>.1</w:t>
      </w:r>
      <w:r w:rsidR="00DC30CC" w:rsidRPr="00DC30CC">
        <w:rPr>
          <w:rFonts w:ascii="GHEA Grapalat" w:hAnsi="GHEA Grapalat"/>
        </w:rPr>
        <w:t>.</w:t>
      </w:r>
      <w:r w:rsidR="00DC30CC" w:rsidRPr="005114D0">
        <w:rPr>
          <w:rFonts w:ascii="GHEA Grapalat" w:hAnsi="GHEA Grapalat"/>
        </w:rPr>
        <w:tab/>
      </w:r>
      <w:r w:rsidR="00030D40"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00030D40"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30D40"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00030D40"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00030D40"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00030D40" w:rsidRPr="009044F1">
        <w:rPr>
          <w:rFonts w:ascii="GHEA Grapalat" w:hAnsi="GHEA Grapalat"/>
        </w:rPr>
        <w:t>договора.</w:t>
      </w:r>
    </w:p>
    <w:p w:rsidR="0035631F" w:rsidRDefault="007B2B4A" w:rsidP="00B46D58">
      <w:pPr>
        <w:widowControl w:val="0"/>
        <w:tabs>
          <w:tab w:val="left" w:pos="1276"/>
        </w:tabs>
        <w:spacing w:after="160"/>
        <w:ind w:firstLine="567"/>
        <w:jc w:val="both"/>
        <w:rPr>
          <w:rFonts w:ascii="GHEA Grapalat" w:hAnsi="GHEA Grapalat"/>
        </w:rPr>
      </w:pPr>
      <w:r w:rsidRPr="007B2B4A">
        <w:rPr>
          <w:rFonts w:ascii="GHEA Grapalat" w:hAnsi="GHEA Grapalat"/>
        </w:rPr>
        <w:t>9</w:t>
      </w:r>
      <w:r w:rsidR="00A6609C">
        <w:rPr>
          <w:rFonts w:ascii="GHEA Grapalat" w:hAnsi="GHEA Grapalat"/>
        </w:rPr>
        <w:t xml:space="preserve">.2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риложение 4),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w:t>
      </w:r>
      <w:r w:rsidR="001647D2" w:rsidRPr="001647D2">
        <w:rPr>
          <w:rFonts w:ascii="GHEA Grapalat" w:hAnsi="GHEA Grapalat"/>
        </w:rPr>
        <w:lastRenderedPageBreak/>
        <w:t xml:space="preserve">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8"/>
        <w:t>12</w:t>
      </w:r>
      <w:r w:rsidR="00A6609C"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7B2B4A" w:rsidP="00B46D58">
      <w:pPr>
        <w:widowControl w:val="0"/>
        <w:tabs>
          <w:tab w:val="left" w:pos="1276"/>
        </w:tabs>
        <w:spacing w:after="160"/>
        <w:ind w:firstLine="567"/>
        <w:jc w:val="both"/>
        <w:rPr>
          <w:rFonts w:ascii="GHEA Grapalat" w:hAnsi="GHEA Grapalat"/>
        </w:rPr>
      </w:pPr>
      <w:r>
        <w:rPr>
          <w:rFonts w:ascii="GHEA Grapalat" w:hAnsi="GHEA Grapalat"/>
        </w:rPr>
        <w:t>9</w:t>
      </w:r>
      <w:r w:rsidR="00030D40" w:rsidRPr="009044F1">
        <w:rPr>
          <w:rFonts w:ascii="GHEA Grapalat" w:hAnsi="GHEA Grapalat"/>
        </w:rPr>
        <w:t>.</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030D40"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9"/>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7B2B4A" w:rsidP="00B46D58">
      <w:pPr>
        <w:widowControl w:val="0"/>
        <w:tabs>
          <w:tab w:val="left" w:pos="1276"/>
        </w:tabs>
        <w:spacing w:after="160"/>
        <w:ind w:firstLine="567"/>
        <w:jc w:val="both"/>
        <w:rPr>
          <w:rFonts w:ascii="GHEA Grapalat" w:hAnsi="GHEA Grapalat"/>
        </w:rPr>
      </w:pPr>
      <w:r w:rsidRPr="007B2B4A">
        <w:rPr>
          <w:rFonts w:ascii="GHEA Grapalat" w:hAnsi="GHEA Grapalat"/>
        </w:rPr>
        <w:t>9</w:t>
      </w:r>
      <w:r w:rsidR="004A0321">
        <w:rPr>
          <w:rFonts w:ascii="GHEA Grapalat" w:hAnsi="GHEA Grapalat"/>
        </w:rPr>
        <w:t>.4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 xml:space="preserve">4", открытый в Центральном казначействе на имя </w:t>
      </w:r>
      <w:r w:rsidRPr="009044F1">
        <w:rPr>
          <w:rFonts w:ascii="GHEA Grapalat" w:hAnsi="GHEA Grapalat"/>
        </w:rPr>
        <w:lastRenderedPageBreak/>
        <w:t>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7B2B4A" w:rsidP="00B46D58">
      <w:pPr>
        <w:widowControl w:val="0"/>
        <w:tabs>
          <w:tab w:val="left" w:pos="1276"/>
        </w:tabs>
        <w:spacing w:after="160"/>
        <w:ind w:firstLine="567"/>
        <w:jc w:val="both"/>
        <w:rPr>
          <w:rFonts w:ascii="GHEA Grapalat" w:hAnsi="GHEA Grapalat"/>
          <w:i/>
        </w:rPr>
      </w:pPr>
      <w:r w:rsidRPr="007B2B4A">
        <w:rPr>
          <w:rFonts w:ascii="GHEA Grapalat" w:hAnsi="GHEA Grapalat"/>
        </w:rPr>
        <w:t>9</w:t>
      </w:r>
      <w:r w:rsidR="00030D40" w:rsidRPr="009044F1">
        <w:rPr>
          <w:rFonts w:ascii="GHEA Grapalat" w:hAnsi="GHEA Grapalat"/>
        </w:rPr>
        <w:t>.</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00030D40"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030D40" w:rsidRPr="009044F1">
        <w:rPr>
          <w:rFonts w:ascii="GHEA Grapalat" w:hAnsi="GHEA Grapalat"/>
          <w:i/>
        </w:rPr>
        <w:t xml:space="preserve"> </w:t>
      </w:r>
    </w:p>
    <w:p w:rsidR="005162B1" w:rsidRPr="009044F1" w:rsidRDefault="007B2B4A" w:rsidP="00B46D58">
      <w:pPr>
        <w:widowControl w:val="0"/>
        <w:tabs>
          <w:tab w:val="left" w:pos="1276"/>
        </w:tabs>
        <w:spacing w:after="160"/>
        <w:ind w:firstLine="567"/>
        <w:jc w:val="both"/>
        <w:rPr>
          <w:rFonts w:ascii="GHEA Grapalat" w:hAnsi="GHEA Grapalat"/>
        </w:rPr>
      </w:pPr>
      <w:r w:rsidRPr="007B2B4A">
        <w:rPr>
          <w:rFonts w:ascii="GHEA Grapalat" w:hAnsi="GHEA Grapalat"/>
        </w:rPr>
        <w:t>9</w:t>
      </w:r>
      <w:r w:rsidR="00030D40" w:rsidRPr="009044F1">
        <w:rPr>
          <w:rFonts w:ascii="GHEA Grapalat" w:hAnsi="GHEA Grapalat"/>
        </w:rPr>
        <w:t>.</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00030D40"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7B2B4A">
        <w:rPr>
          <w:rFonts w:ascii="GHEA Grapalat" w:hAnsi="GHEA Grapalat"/>
          <w:b/>
        </w:rPr>
        <w:t>10</w:t>
      </w:r>
      <w:r w:rsidR="008D5016" w:rsidRPr="009044F1">
        <w:rPr>
          <w:rFonts w:ascii="GHEA Grapalat" w:hAnsi="GHEA Grapalat"/>
          <w:b/>
        </w:rPr>
        <w:t>.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w:t>
      </w:r>
      <w:r w:rsidR="007B2B4A" w:rsidRPr="00D302B8">
        <w:rPr>
          <w:rFonts w:ascii="GHEA Grapalat" w:hAnsi="GHEA Grapalat"/>
        </w:rPr>
        <w:t>0</w:t>
      </w:r>
      <w:r w:rsidRPr="009044F1">
        <w:rPr>
          <w:rFonts w:ascii="GHEA Grapalat" w:hAnsi="GHEA Grapalat"/>
        </w:rPr>
        <w:t>.1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0"/>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w:t>
      </w:r>
      <w:r w:rsidR="007B2B4A" w:rsidRPr="00D302B8">
        <w:rPr>
          <w:rFonts w:ascii="GHEA Grapalat" w:hAnsi="GHEA Grapalat"/>
        </w:rPr>
        <w:t>0</w:t>
      </w:r>
      <w:r w:rsidRPr="009044F1">
        <w:rPr>
          <w:rFonts w:ascii="GHEA Grapalat" w:hAnsi="GHEA Grapalat"/>
        </w:rPr>
        <w:t>.2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7B2B4A" w:rsidP="00B46D58">
      <w:pPr>
        <w:widowControl w:val="0"/>
        <w:spacing w:after="160"/>
        <w:ind w:left="567" w:right="565"/>
        <w:jc w:val="center"/>
        <w:rPr>
          <w:rFonts w:ascii="GHEA Grapalat" w:hAnsi="GHEA Grapalat"/>
          <w:b/>
        </w:rPr>
      </w:pPr>
      <w:r>
        <w:rPr>
          <w:rFonts w:ascii="GHEA Grapalat" w:hAnsi="GHEA Grapalat"/>
          <w:b/>
        </w:rPr>
        <w:lastRenderedPageBreak/>
        <w:t>11</w:t>
      </w:r>
      <w:r w:rsidR="008D5016" w:rsidRPr="009044F1">
        <w:rPr>
          <w:rFonts w:ascii="GHEA Grapalat" w:hAnsi="GHEA Grapalat"/>
          <w:b/>
        </w:rPr>
        <w:t xml:space="preserve">.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008D5016"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008D5016" w:rsidRPr="009044F1">
        <w:rPr>
          <w:rFonts w:ascii="GHEA Grapalat" w:hAnsi="GHEA Grapalat"/>
          <w:b/>
        </w:rPr>
        <w:t>С</w:t>
      </w:r>
      <w:r w:rsidR="00025A85">
        <w:rPr>
          <w:rFonts w:ascii="Courier New" w:hAnsi="Courier New" w:cs="Courier New"/>
          <w:b/>
          <w:lang w:val="en-US"/>
        </w:rPr>
        <w:t> </w:t>
      </w:r>
      <w:r w:rsidR="008D5016" w:rsidRPr="009044F1">
        <w:rPr>
          <w:rFonts w:ascii="GHEA Grapalat" w:hAnsi="GHEA Grapalat"/>
          <w:b/>
        </w:rPr>
        <w:t>ПРОЦЕССОМ ЗАКУПКИ</w:t>
      </w:r>
    </w:p>
    <w:p w:rsidR="00996C19" w:rsidRPr="009044F1" w:rsidRDefault="007B2B4A" w:rsidP="00B46D58">
      <w:pPr>
        <w:widowControl w:val="0"/>
        <w:tabs>
          <w:tab w:val="left" w:pos="1276"/>
        </w:tabs>
        <w:spacing w:after="160"/>
        <w:ind w:firstLine="567"/>
        <w:jc w:val="both"/>
        <w:rPr>
          <w:rFonts w:ascii="GHEA Grapalat" w:hAnsi="GHEA Grapalat" w:cs="Sylfaen"/>
        </w:rPr>
      </w:pPr>
      <w:r w:rsidRPr="00D302B8">
        <w:rPr>
          <w:rFonts w:ascii="GHEA Grapalat" w:hAnsi="GHEA Grapalat"/>
        </w:rPr>
        <w:t>1</w:t>
      </w:r>
      <w:r>
        <w:rPr>
          <w:rFonts w:ascii="GHEA Grapalat" w:hAnsi="GHEA Grapalat"/>
        </w:rPr>
        <w:t>1</w:t>
      </w:r>
      <w:r w:rsidR="00996C19" w:rsidRPr="009044F1">
        <w:rPr>
          <w:rFonts w:ascii="GHEA Grapalat" w:hAnsi="GHEA Grapalat"/>
        </w:rPr>
        <w:t>.1</w:t>
      </w:r>
      <w:r w:rsidR="00025A85" w:rsidRPr="00025A85">
        <w:rPr>
          <w:rFonts w:ascii="GHEA Grapalat" w:hAnsi="GHEA Grapalat"/>
        </w:rPr>
        <w:t>.</w:t>
      </w:r>
      <w:r w:rsidR="00025A85" w:rsidRPr="005114D0">
        <w:rPr>
          <w:rFonts w:ascii="GHEA Grapalat" w:hAnsi="GHEA Grapalat"/>
        </w:rPr>
        <w:tab/>
      </w:r>
      <w:r w:rsidR="00996C19"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.2</w:t>
      </w:r>
      <w:r w:rsidR="00025A85" w:rsidRPr="00025A85">
        <w:rPr>
          <w:rFonts w:ascii="GHEA Grapalat" w:hAnsi="GHEA Grapalat"/>
        </w:rPr>
        <w:t>.</w:t>
      </w:r>
      <w:r w:rsidR="00025A85" w:rsidRPr="005114D0">
        <w:rPr>
          <w:rFonts w:ascii="GHEA Grapalat" w:hAnsi="GHEA Grapalat"/>
        </w:rPr>
        <w:tab/>
      </w:r>
      <w:r w:rsidR="00996C19" w:rsidRPr="009044F1">
        <w:rPr>
          <w:rFonts w:ascii="GHEA Grapalat" w:hAnsi="GHEA Grapalat"/>
        </w:rPr>
        <w:t>Отношения, связанные с закупками, в том числе</w:t>
      </w:r>
      <w:r w:rsidR="00AA7117">
        <w:rPr>
          <w:rFonts w:ascii="GHEA Grapalat" w:hAnsi="GHEA Grapalat"/>
        </w:rPr>
        <w:t xml:space="preserve"> </w:t>
      </w:r>
      <w:r w:rsidR="00996C19"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.3</w:t>
      </w:r>
      <w:r w:rsidR="00025A85" w:rsidRPr="00025A85">
        <w:rPr>
          <w:rFonts w:ascii="GHEA Grapalat" w:hAnsi="GHEA Grapalat"/>
        </w:rPr>
        <w:t>.</w:t>
      </w:r>
      <w:r w:rsidR="00025A85" w:rsidRPr="005114D0">
        <w:rPr>
          <w:rFonts w:ascii="GHEA Grapalat" w:hAnsi="GHEA Grapalat"/>
        </w:rPr>
        <w:tab/>
      </w:r>
      <w:r w:rsidR="00996C19"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.4</w:t>
      </w:r>
      <w:r w:rsidR="00025A85" w:rsidRPr="005114D0">
        <w:rPr>
          <w:rFonts w:ascii="GHEA Grapalat" w:hAnsi="GHEA Grapalat"/>
        </w:rPr>
        <w:t>.</w:t>
      </w:r>
      <w:r w:rsidR="00025A85" w:rsidRPr="005114D0">
        <w:rPr>
          <w:rFonts w:ascii="GHEA Grapalat" w:hAnsi="GHEA Grapalat"/>
        </w:rPr>
        <w:tab/>
      </w:r>
      <w:r w:rsidR="00996C19"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.5</w:t>
      </w:r>
      <w:r w:rsidR="001926B2" w:rsidRPr="001926B2">
        <w:rPr>
          <w:rFonts w:ascii="GHEA Grapalat" w:hAnsi="GHEA Grapalat"/>
        </w:rPr>
        <w:t>.</w:t>
      </w:r>
      <w:r w:rsidR="001926B2" w:rsidRPr="005114D0">
        <w:rPr>
          <w:rFonts w:ascii="GHEA Grapalat" w:hAnsi="GHEA Grapalat"/>
        </w:rPr>
        <w:tab/>
      </w:r>
      <w:r w:rsidR="00996C19"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00996C19"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7B2B4A">
        <w:rPr>
          <w:rFonts w:ascii="GHEA Grapalat" w:hAnsi="GHEA Grapalat"/>
        </w:rPr>
        <w:t>1</w:t>
      </w:r>
      <w:r>
        <w:rPr>
          <w:rFonts w:ascii="GHEA Grapalat" w:hAnsi="GHEA Grapalat"/>
        </w:rPr>
        <w:t xml:space="preserve">.6 Жалоба лицу, рассматривающему связанные с закупками жалобы, подается по адресу </w:t>
      </w:r>
      <w:r>
        <w:rPr>
          <w:rFonts w:ascii="GHEA Grapalat" w:hAnsi="GHEA Grapalat"/>
        </w:rPr>
        <w:lastRenderedPageBreak/>
        <w:t xml:space="preserve">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00996C19"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00996C19"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00996C19"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00996C19" w:rsidRPr="009044F1">
        <w:rPr>
          <w:rFonts w:ascii="GHEA Grapalat" w:hAnsi="GHEA Grapalat"/>
        </w:rPr>
        <w:t>лицу посредством совершения перевода на указанный банковский счет.</w:t>
      </w:r>
    </w:p>
    <w:p w:rsidR="00996C19" w:rsidRPr="00D3436F" w:rsidRDefault="007B2B4A" w:rsidP="00B46D58">
      <w:pPr>
        <w:widowControl w:val="0"/>
        <w:tabs>
          <w:tab w:val="left" w:pos="1276"/>
        </w:tabs>
        <w:spacing w:after="160"/>
        <w:ind w:firstLine="567"/>
        <w:jc w:val="both"/>
        <w:rPr>
          <w:rFonts w:ascii="GHEA Grapalat" w:hAnsi="GHEA Grapalat"/>
        </w:rPr>
      </w:pPr>
      <w:r>
        <w:rPr>
          <w:rFonts w:ascii="GHEA Grapalat" w:hAnsi="GHEA Grapalat"/>
        </w:rPr>
        <w:t>11</w:t>
      </w:r>
      <w:r w:rsidR="00996C19" w:rsidRPr="009044F1">
        <w:rPr>
          <w:rFonts w:ascii="GHEA Grapalat" w:hAnsi="GHEA Grapalat"/>
        </w:rPr>
        <w:t>.7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00996C19" w:rsidRPr="009044F1">
        <w:rPr>
          <w:rFonts w:ascii="GHEA Grapalat" w:hAnsi="GHEA Grapalat"/>
        </w:rPr>
        <w:t>. При этом если жалоба, представленная в уста</w:t>
      </w:r>
      <w:r>
        <w:rPr>
          <w:rFonts w:ascii="GHEA Grapalat" w:hAnsi="GHEA Grapalat"/>
        </w:rPr>
        <w:t>новленный подпунктом 2 пункта 11</w:t>
      </w:r>
      <w:r w:rsidR="00996C19" w:rsidRPr="009044F1">
        <w:rPr>
          <w:rFonts w:ascii="GHEA Grapalat" w:hAnsi="GHEA Grapalat"/>
        </w:rPr>
        <w:t>.4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cs="Sylfaen"/>
        </w:rPr>
        <w:t>11.10</w:t>
      </w:r>
      <w:r w:rsidR="00A677CD">
        <w:rPr>
          <w:rFonts w:ascii="GHEA Grapalat" w:hAnsi="GHEA Grapalat" w:cs="Sylfaen"/>
        </w:rPr>
        <w:t xml:space="preserve">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00996C19"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lastRenderedPageBreak/>
        <w:t>11</w:t>
      </w:r>
      <w:r w:rsidR="00996C19" w:rsidRPr="009044F1">
        <w:rPr>
          <w:rFonts w:ascii="GHEA Grapalat" w:hAnsi="GHEA Grapalat"/>
        </w:rPr>
        <w:t>.</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996C19"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00996C19"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00996C19"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00996C19"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7B2B4A" w:rsidP="00B46D58">
      <w:pPr>
        <w:widowControl w:val="0"/>
        <w:tabs>
          <w:tab w:val="left" w:pos="1276"/>
        </w:tabs>
        <w:spacing w:after="160"/>
        <w:ind w:firstLine="567"/>
        <w:jc w:val="both"/>
        <w:rPr>
          <w:rFonts w:ascii="GHEA Grapalat" w:hAnsi="GHEA Grapalat"/>
        </w:rPr>
      </w:pPr>
      <w:r>
        <w:rPr>
          <w:rFonts w:ascii="GHEA Grapalat" w:hAnsi="GHEA Grapalat"/>
        </w:rPr>
        <w:t>11</w:t>
      </w:r>
      <w:r w:rsidR="00996C19" w:rsidRPr="009044F1">
        <w:rPr>
          <w:rFonts w:ascii="GHEA Grapalat" w:hAnsi="GHEA Grapalat"/>
        </w:rPr>
        <w:t>.</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00996C19"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00996C19"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00996C19"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00996C19" w:rsidRPr="009044F1">
        <w:rPr>
          <w:rFonts w:ascii="GHEA Grapalat" w:hAnsi="GHEA Grapalat"/>
        </w:rPr>
        <w:t xml:space="preserve">, вправе требовать в </w:t>
      </w:r>
      <w:r w:rsidR="00996C19" w:rsidRPr="009044F1">
        <w:rPr>
          <w:rFonts w:ascii="GHEA Grapalat" w:hAnsi="GHEA Grapalat"/>
        </w:rPr>
        <w:lastRenderedPageBreak/>
        <w:t>судебном порядке возмещения убытков.</w:t>
      </w:r>
    </w:p>
    <w:p w:rsidR="00996C19" w:rsidRPr="00D3436F" w:rsidRDefault="007B2B4A" w:rsidP="00B46D58">
      <w:pPr>
        <w:widowControl w:val="0"/>
        <w:tabs>
          <w:tab w:val="left" w:pos="1276"/>
        </w:tabs>
        <w:spacing w:after="160"/>
        <w:ind w:firstLine="567"/>
        <w:jc w:val="both"/>
        <w:rPr>
          <w:rFonts w:ascii="GHEA Grapalat" w:hAnsi="GHEA Grapalat"/>
        </w:rPr>
      </w:pPr>
      <w:r>
        <w:rPr>
          <w:rFonts w:ascii="GHEA Grapalat" w:hAnsi="GHEA Grapalat"/>
        </w:rPr>
        <w:t>11</w:t>
      </w:r>
      <w:r w:rsidR="00996C19" w:rsidRPr="009044F1">
        <w:rPr>
          <w:rFonts w:ascii="GHEA Grapalat" w:hAnsi="GHEA Grapalat"/>
        </w:rPr>
        <w:t>.</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00996C19"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7B2B4A" w:rsidRDefault="00096865" w:rsidP="007B2B4A">
      <w:pPr>
        <w:pStyle w:val="aa"/>
        <w:widowControl w:val="0"/>
        <w:spacing w:after="160" w:line="360" w:lineRule="auto"/>
        <w:jc w:val="center"/>
        <w:rPr>
          <w:rFonts w:ascii="GHEA Grapalat" w:hAnsi="GHEA Grapalat"/>
          <w:b/>
          <w:sz w:val="22"/>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7B2B4A" w:rsidRPr="00487535">
        <w:rPr>
          <w:rFonts w:ascii="GHEA Grapalat" w:hAnsi="GHEA Grapalat"/>
          <w:b/>
          <w:sz w:val="22"/>
        </w:rPr>
        <w:t>НА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1"/>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2"/>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w:t>
      </w:r>
      <w:r w:rsidR="00E267E5">
        <w:rPr>
          <w:rFonts w:ascii="GHEA Grapalat" w:hAnsi="GHEA Grapalat"/>
        </w:rPr>
        <w:lastRenderedPageBreak/>
        <w:t>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002451" w:rsidRDefault="00654E19" w:rsidP="00B46D58">
      <w:pPr>
        <w:pStyle w:val="norm"/>
        <w:widowControl w:val="0"/>
        <w:spacing w:after="160" w:line="240" w:lineRule="auto"/>
        <w:ind w:firstLine="284"/>
        <w:jc w:val="right"/>
        <w:rPr>
          <w:rFonts w:ascii="GHEA Grapalat" w:hAnsi="GHEA Grapalat"/>
          <w:b/>
          <w:sz w:val="24"/>
          <w:szCs w:val="24"/>
        </w:rPr>
      </w:pPr>
    </w:p>
    <w:p w:rsidR="00654E19" w:rsidRPr="00002451" w:rsidRDefault="00654E19" w:rsidP="00B46D58">
      <w:pPr>
        <w:pStyle w:val="norm"/>
        <w:widowControl w:val="0"/>
        <w:spacing w:after="160" w:line="240" w:lineRule="auto"/>
        <w:ind w:firstLine="284"/>
        <w:jc w:val="right"/>
        <w:rPr>
          <w:rFonts w:ascii="GHEA Grapalat" w:hAnsi="GHEA Grapalat"/>
          <w:b/>
          <w:sz w:val="24"/>
          <w:szCs w:val="24"/>
        </w:rPr>
      </w:pPr>
    </w:p>
    <w:p w:rsidR="00654E19" w:rsidRPr="0000245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7B2B4A" w:rsidRDefault="007B2B4A" w:rsidP="00B46D58">
      <w:pPr>
        <w:pStyle w:val="norm"/>
        <w:widowControl w:val="0"/>
        <w:spacing w:after="160" w:line="240" w:lineRule="auto"/>
        <w:ind w:firstLine="284"/>
        <w:jc w:val="right"/>
        <w:rPr>
          <w:rFonts w:ascii="GHEA Grapalat" w:hAnsi="GHEA Grapalat"/>
          <w:b/>
          <w:sz w:val="24"/>
          <w:szCs w:val="24"/>
        </w:rPr>
      </w:pPr>
    </w:p>
    <w:p w:rsidR="007B2B4A" w:rsidRDefault="007B2B4A" w:rsidP="00B46D58">
      <w:pPr>
        <w:pStyle w:val="norm"/>
        <w:widowControl w:val="0"/>
        <w:spacing w:after="160" w:line="240" w:lineRule="auto"/>
        <w:ind w:firstLine="284"/>
        <w:jc w:val="right"/>
        <w:rPr>
          <w:rFonts w:ascii="GHEA Grapalat" w:hAnsi="GHEA Grapalat"/>
          <w:b/>
          <w:sz w:val="24"/>
          <w:szCs w:val="24"/>
        </w:rPr>
      </w:pPr>
    </w:p>
    <w:p w:rsidR="007B2B4A" w:rsidRDefault="007B2B4A" w:rsidP="00B46D58">
      <w:pPr>
        <w:pStyle w:val="norm"/>
        <w:widowControl w:val="0"/>
        <w:spacing w:after="160" w:line="240" w:lineRule="auto"/>
        <w:ind w:firstLine="284"/>
        <w:jc w:val="right"/>
        <w:rPr>
          <w:rFonts w:ascii="GHEA Grapalat" w:hAnsi="GHEA Grapalat"/>
          <w:b/>
          <w:sz w:val="24"/>
          <w:szCs w:val="24"/>
        </w:rPr>
      </w:pPr>
    </w:p>
    <w:p w:rsidR="007B2B4A" w:rsidRPr="00002451" w:rsidRDefault="007B2B4A"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7B2B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7B2B4A" w:rsidRPr="00487535">
        <w:rPr>
          <w:rFonts w:ascii="GHEA Grapalat" w:hAnsi="GHEA Grapalat"/>
          <w:b/>
          <w:sz w:val="22"/>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FB33B6" w:rsidRPr="00FB33B6">
        <w:rPr>
          <w:rFonts w:ascii="GHEA Grapalat" w:hAnsi="GHEA Grapalat"/>
          <w:sz w:val="24"/>
          <w:szCs w:val="24"/>
        </w:rPr>
        <w:t>ХААПК</w:t>
      </w:r>
      <w:r w:rsidR="007B2B4A" w:rsidRPr="007B2B4A">
        <w:rPr>
          <w:rFonts w:ascii="GHEA Grapalat" w:hAnsi="GHEA Grapalat"/>
          <w:sz w:val="24"/>
          <w:szCs w:val="24"/>
        </w:rPr>
        <w:t>-</w:t>
      </w:r>
      <w:r w:rsidR="007B2B4A">
        <w:rPr>
          <w:rFonts w:ascii="GHEA Grapalat" w:hAnsi="GHEA Grapalat"/>
          <w:sz w:val="24"/>
          <w:szCs w:val="24"/>
          <w:lang w:val="en-US"/>
        </w:rPr>
        <w:t>GHAPDzB</w:t>
      </w:r>
      <w:r w:rsidR="007B2B4A" w:rsidRPr="007B2B4A">
        <w:rPr>
          <w:rFonts w:ascii="GHEA Grapalat" w:hAnsi="GHEA Grapalat"/>
          <w:sz w:val="24"/>
          <w:szCs w:val="24"/>
        </w:rPr>
        <w:t>-20/0</w:t>
      </w:r>
      <w:r w:rsidR="00C935DC">
        <w:rPr>
          <w:rFonts w:ascii="GHEA Grapalat" w:hAnsi="GHEA Grapalat"/>
          <w:sz w:val="24"/>
          <w:szCs w:val="24"/>
        </w:rPr>
        <w:t>2</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7B2B4A" w:rsidRPr="00487535" w:rsidRDefault="00B2572B" w:rsidP="007B2B4A">
      <w:pPr>
        <w:pStyle w:val="6"/>
        <w:keepNext w:val="0"/>
        <w:widowControl w:val="0"/>
        <w:spacing w:after="160" w:line="360" w:lineRule="auto"/>
        <w:jc w:val="center"/>
        <w:rPr>
          <w:rFonts w:ascii="GHEA Grapalat" w:hAnsi="GHEA Grapalat" w:cs="Arial"/>
          <w:color w:val="auto"/>
          <w:szCs w:val="24"/>
        </w:rPr>
      </w:pPr>
      <w:r w:rsidRPr="00374F4A">
        <w:rPr>
          <w:rFonts w:ascii="GHEA Grapalat" w:hAnsi="GHEA Grapalat"/>
          <w:color w:val="auto"/>
          <w:sz w:val="24"/>
          <w:szCs w:val="24"/>
        </w:rPr>
        <w:t xml:space="preserve">на участие в </w:t>
      </w:r>
      <w:r w:rsidR="007B2B4A" w:rsidRPr="00487535">
        <w:rPr>
          <w:rFonts w:ascii="GHEA Grapalat" w:hAnsi="GHEA Grapalat"/>
          <w:color w:val="auto"/>
          <w:szCs w:val="24"/>
        </w:rPr>
        <w:t>запросе котировок</w:t>
      </w:r>
    </w:p>
    <w:p w:rsidR="00B2572B" w:rsidRPr="00374F4A" w:rsidRDefault="00B2572B" w:rsidP="007B2B4A">
      <w:pPr>
        <w:pStyle w:val="6"/>
        <w:keepNext w:val="0"/>
        <w:widowControl w:val="0"/>
        <w:spacing w:after="160"/>
        <w:rPr>
          <w:rFonts w:ascii="GHEA Grapalat" w:hAnsi="GHEA Grapalat" w:cs="Arial"/>
          <w:color w:val="auto"/>
          <w:sz w:val="24"/>
          <w:szCs w:val="24"/>
        </w:rPr>
      </w:pP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7B2B4A" w:rsidRPr="007B2B4A" w:rsidRDefault="00374F4A" w:rsidP="007B2B4A">
      <w:pPr>
        <w:pStyle w:val="31"/>
        <w:widowControl w:val="0"/>
        <w:spacing w:after="160" w:line="240" w:lineRule="auto"/>
        <w:jc w:val="right"/>
        <w:rPr>
          <w:rFonts w:ascii="GHEA Grapalat" w:hAnsi="GHEA Grapalat" w:cs="Arial"/>
          <w:b/>
          <w:sz w:val="24"/>
          <w:szCs w:val="24"/>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FB33B6" w:rsidRPr="00FB33B6">
        <w:rPr>
          <w:rFonts w:ascii="GHEA Grapalat" w:hAnsi="GHEA Grapalat"/>
          <w:sz w:val="24"/>
          <w:szCs w:val="24"/>
        </w:rPr>
        <w:t>ХААПК</w:t>
      </w:r>
      <w:r w:rsidR="007B2B4A" w:rsidRPr="007B2B4A">
        <w:rPr>
          <w:rFonts w:ascii="GHEA Grapalat" w:hAnsi="GHEA Grapalat"/>
          <w:sz w:val="24"/>
          <w:szCs w:val="24"/>
        </w:rPr>
        <w:t>-</w:t>
      </w:r>
      <w:r w:rsidR="007B2B4A">
        <w:rPr>
          <w:rFonts w:ascii="GHEA Grapalat" w:hAnsi="GHEA Grapalat"/>
          <w:sz w:val="24"/>
          <w:szCs w:val="24"/>
          <w:lang w:val="en-US"/>
        </w:rPr>
        <w:t>GHAPDzB</w:t>
      </w:r>
      <w:r w:rsidR="007B2B4A" w:rsidRPr="007B2B4A">
        <w:rPr>
          <w:rFonts w:ascii="GHEA Grapalat" w:hAnsi="GHEA Grapalat"/>
          <w:sz w:val="24"/>
          <w:szCs w:val="24"/>
        </w:rPr>
        <w:t>-20/0</w:t>
      </w:r>
      <w:r w:rsidR="00C935DC">
        <w:rPr>
          <w:rFonts w:ascii="GHEA Grapalat" w:hAnsi="GHEA Grapalat"/>
          <w:sz w:val="24"/>
          <w:szCs w:val="24"/>
        </w:rPr>
        <w:t>2</w:t>
      </w:r>
    </w:p>
    <w:p w:rsidR="00374F4A" w:rsidRPr="00C4157A" w:rsidRDefault="00374F4A" w:rsidP="007B2B4A">
      <w:pPr>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7B2B4A" w:rsidP="00B46D58">
      <w:pPr>
        <w:spacing w:after="160"/>
        <w:jc w:val="both"/>
        <w:rPr>
          <w:rFonts w:ascii="GHEA Grapalat" w:hAnsi="GHEA Grapalat"/>
        </w:rPr>
      </w:pPr>
      <w:r w:rsidRPr="00487535">
        <w:rPr>
          <w:rFonts w:ascii="GHEA Grapalat" w:hAnsi="GHEA Grapalat"/>
          <w:sz w:val="22"/>
        </w:rPr>
        <w:t xml:space="preserve">запроса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7B2B4A" w:rsidRPr="007B2B4A" w:rsidRDefault="006B3E56" w:rsidP="007B2B4A">
      <w:pPr>
        <w:pStyle w:val="31"/>
        <w:widowControl w:val="0"/>
        <w:spacing w:after="160" w:line="240" w:lineRule="auto"/>
        <w:jc w:val="right"/>
        <w:rPr>
          <w:rFonts w:ascii="GHEA Grapalat" w:hAnsi="GHEA Grapalat" w:cs="Arial"/>
          <w:b/>
          <w:sz w:val="24"/>
          <w:szCs w:val="24"/>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FB33B6" w:rsidRPr="00FB33B6">
        <w:rPr>
          <w:rFonts w:ascii="GHEA Grapalat" w:hAnsi="GHEA Grapalat"/>
          <w:sz w:val="24"/>
          <w:szCs w:val="24"/>
        </w:rPr>
        <w:lastRenderedPageBreak/>
        <w:t>ХААПК</w:t>
      </w:r>
      <w:r w:rsidR="007B2B4A" w:rsidRPr="007B2B4A">
        <w:rPr>
          <w:rFonts w:ascii="GHEA Grapalat" w:hAnsi="GHEA Grapalat"/>
          <w:sz w:val="24"/>
          <w:szCs w:val="24"/>
        </w:rPr>
        <w:t>-</w:t>
      </w:r>
      <w:r w:rsidR="007B2B4A">
        <w:rPr>
          <w:rFonts w:ascii="GHEA Grapalat" w:hAnsi="GHEA Grapalat"/>
          <w:sz w:val="24"/>
          <w:szCs w:val="24"/>
          <w:lang w:val="en-US"/>
        </w:rPr>
        <w:t>GHAPDzB</w:t>
      </w:r>
      <w:r w:rsidR="007B2B4A" w:rsidRPr="007B2B4A">
        <w:rPr>
          <w:rFonts w:ascii="GHEA Grapalat" w:hAnsi="GHEA Grapalat"/>
          <w:sz w:val="24"/>
          <w:szCs w:val="24"/>
        </w:rPr>
        <w:t>-20/0</w:t>
      </w:r>
      <w:r w:rsidR="00C935DC">
        <w:rPr>
          <w:rFonts w:ascii="GHEA Grapalat" w:hAnsi="GHEA Grapalat"/>
          <w:sz w:val="24"/>
          <w:szCs w:val="24"/>
        </w:rPr>
        <w:t>2</w:t>
      </w:r>
    </w:p>
    <w:p w:rsidR="006B3E56" w:rsidRDefault="00A90FCD" w:rsidP="00B46D58">
      <w:pPr>
        <w:pStyle w:val="aff"/>
        <w:widowControl w:val="0"/>
        <w:numPr>
          <w:ilvl w:val="0"/>
          <w:numId w:val="21"/>
        </w:numPr>
        <w:spacing w:after="160"/>
        <w:jc w:val="both"/>
        <w:rPr>
          <w:rFonts w:ascii="GHEA Grapalat" w:hAnsi="GHEA Grapalat" w:cs="Arial"/>
        </w:rPr>
      </w:pPr>
      <w:r>
        <w:rPr>
          <w:rFonts w:ascii="GHEA Grapalat" w:hAnsi="GHEA Grapalat"/>
        </w:rPr>
        <w:t xml:space="preserve">и обязуется в случае признания </w:t>
      </w:r>
      <w:r w:rsidR="00BF09F8">
        <w:rPr>
          <w:rFonts w:ascii="GHEA Grapalat" w:hAnsi="GHEA Grapalat"/>
        </w:rPr>
        <w:t>отобранным</w:t>
      </w:r>
      <w:r>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7B2B4A" w:rsidRPr="007B2B4A" w:rsidRDefault="006B3E56" w:rsidP="007B2B4A">
      <w:pPr>
        <w:pStyle w:val="31"/>
        <w:widowControl w:val="0"/>
        <w:spacing w:after="160" w:line="240" w:lineRule="auto"/>
        <w:jc w:val="right"/>
        <w:rPr>
          <w:rFonts w:ascii="GHEA Grapalat" w:hAnsi="GHEA Grapalat" w:cs="Arial"/>
          <w:b/>
          <w:sz w:val="24"/>
          <w:szCs w:val="24"/>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FB33B6" w:rsidRPr="00FB33B6">
        <w:rPr>
          <w:rFonts w:ascii="GHEA Grapalat" w:hAnsi="GHEA Grapalat"/>
          <w:sz w:val="24"/>
          <w:szCs w:val="24"/>
        </w:rPr>
        <w:t>ХААПК-</w:t>
      </w:r>
      <w:r w:rsidR="007B2B4A">
        <w:rPr>
          <w:rFonts w:ascii="GHEA Grapalat" w:hAnsi="GHEA Grapalat"/>
          <w:sz w:val="24"/>
          <w:szCs w:val="24"/>
          <w:lang w:val="en-US"/>
        </w:rPr>
        <w:t>GHAPDzB</w:t>
      </w:r>
      <w:r w:rsidR="007B2B4A" w:rsidRPr="007B2B4A">
        <w:rPr>
          <w:rFonts w:ascii="GHEA Grapalat" w:hAnsi="GHEA Grapalat"/>
          <w:sz w:val="24"/>
          <w:szCs w:val="24"/>
        </w:rPr>
        <w:t>-20/0</w:t>
      </w:r>
      <w:r w:rsidR="00C935DC">
        <w:rPr>
          <w:rFonts w:ascii="GHEA Grapalat" w:hAnsi="GHEA Grapalat"/>
          <w:sz w:val="24"/>
          <w:szCs w:val="24"/>
        </w:rPr>
        <w:t>2</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7B2B4A" w:rsidRPr="00487535">
        <w:rPr>
          <w:rFonts w:ascii="GHEA Grapalat" w:hAnsi="GHEA Grapalat"/>
          <w:sz w:val="22"/>
        </w:rPr>
        <w:t xml:space="preserve">запрос котировок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lastRenderedPageBreak/>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7B2B4A"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B2B4A" w:rsidRPr="00487535">
        <w:rPr>
          <w:rFonts w:ascii="GHEA Grapalat" w:hAnsi="GHEA Grapalat"/>
          <w:b/>
          <w:sz w:val="22"/>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FB33B6" w:rsidRPr="00FB33B6">
        <w:rPr>
          <w:rFonts w:ascii="GHEA Grapalat" w:hAnsi="GHEA Grapalat"/>
          <w:b/>
          <w:sz w:val="24"/>
          <w:szCs w:val="24"/>
        </w:rPr>
        <w:t>ХААПК</w:t>
      </w:r>
      <w:r w:rsidR="007B2B4A" w:rsidRPr="007B2B4A">
        <w:rPr>
          <w:rFonts w:ascii="GHEA Grapalat" w:hAnsi="GHEA Grapalat"/>
          <w:b/>
          <w:sz w:val="24"/>
          <w:szCs w:val="24"/>
        </w:rPr>
        <w:t>-</w:t>
      </w:r>
      <w:r w:rsidR="007B2B4A">
        <w:rPr>
          <w:rFonts w:ascii="GHEA Grapalat" w:hAnsi="GHEA Grapalat"/>
          <w:b/>
          <w:sz w:val="24"/>
          <w:szCs w:val="24"/>
          <w:lang w:val="en-US"/>
        </w:rPr>
        <w:t>GHAPDzB</w:t>
      </w:r>
      <w:r w:rsidR="00C935DC">
        <w:rPr>
          <w:rFonts w:ascii="GHEA Grapalat" w:hAnsi="GHEA Grapalat"/>
          <w:b/>
          <w:sz w:val="24"/>
          <w:szCs w:val="24"/>
        </w:rPr>
        <w:t>-20/02</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7B2B4A" w:rsidRPr="007B2B4A" w:rsidRDefault="00D043C1" w:rsidP="007B2B4A">
      <w:pPr>
        <w:pStyle w:val="31"/>
        <w:widowControl w:val="0"/>
        <w:spacing w:after="160" w:line="240" w:lineRule="auto"/>
        <w:jc w:val="right"/>
        <w:rPr>
          <w:rFonts w:ascii="GHEA Grapalat" w:hAnsi="GHEA Grapalat" w:cs="Arial"/>
          <w:b/>
          <w:sz w:val="24"/>
          <w:szCs w:val="24"/>
        </w:rPr>
      </w:pPr>
      <w:r w:rsidRPr="009044F1">
        <w:rPr>
          <w:rFonts w:ascii="GHEA Grapalat" w:hAnsi="GHEA Grapalat"/>
        </w:rPr>
        <w:t xml:space="preserve">рамках открытого конкурса под кодом </w:t>
      </w:r>
      <w:r w:rsidR="00FB33B6" w:rsidRPr="00FB33B6">
        <w:rPr>
          <w:rFonts w:ascii="GHEA Grapalat" w:hAnsi="GHEA Grapalat"/>
          <w:b/>
          <w:sz w:val="24"/>
          <w:szCs w:val="24"/>
        </w:rPr>
        <w:t>ХААПК</w:t>
      </w:r>
      <w:r w:rsidR="007B2B4A" w:rsidRPr="007B2B4A">
        <w:rPr>
          <w:rFonts w:ascii="GHEA Grapalat" w:hAnsi="GHEA Grapalat"/>
          <w:b/>
          <w:sz w:val="24"/>
          <w:szCs w:val="24"/>
        </w:rPr>
        <w:t>-</w:t>
      </w:r>
      <w:r w:rsidR="007B2B4A">
        <w:rPr>
          <w:rFonts w:ascii="GHEA Grapalat" w:hAnsi="GHEA Grapalat"/>
          <w:b/>
          <w:sz w:val="24"/>
          <w:szCs w:val="24"/>
          <w:lang w:val="en-US"/>
        </w:rPr>
        <w:t>GHAPDzB</w:t>
      </w:r>
      <w:r w:rsidR="00C935DC">
        <w:rPr>
          <w:rFonts w:ascii="GHEA Grapalat" w:hAnsi="GHEA Grapalat"/>
          <w:b/>
          <w:sz w:val="24"/>
          <w:szCs w:val="24"/>
        </w:rPr>
        <w:t>-20/02</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7B2B4A" w:rsidRPr="007B2B4A" w:rsidRDefault="00B2572B" w:rsidP="007B2B4A">
      <w:pPr>
        <w:pStyle w:val="31"/>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7B2B4A" w:rsidRPr="00487535">
        <w:rPr>
          <w:rFonts w:ascii="GHEA Grapalat" w:hAnsi="GHEA Grapalat"/>
          <w:b/>
          <w:sz w:val="22"/>
          <w:szCs w:val="24"/>
        </w:rPr>
        <w:t>запрос котировок</w:t>
      </w:r>
      <w:r w:rsidR="007B2B4A" w:rsidRPr="009044F1">
        <w:rPr>
          <w:rFonts w:ascii="GHEA Grapalat" w:hAnsi="GHEA Grapalat"/>
          <w:b/>
          <w:sz w:val="24"/>
          <w:szCs w:val="24"/>
        </w:rPr>
        <w:t xml:space="preserve"> </w:t>
      </w:r>
      <w:r w:rsidR="007B2B4A" w:rsidRPr="007B2B4A">
        <w:rPr>
          <w:rFonts w:ascii="GHEA Grapalat" w:hAnsi="GHEA Grapalat"/>
          <w:b/>
          <w:sz w:val="24"/>
          <w:szCs w:val="24"/>
        </w:rPr>
        <w:t xml:space="preserve">  </w:t>
      </w:r>
    </w:p>
    <w:p w:rsidR="007B2B4A" w:rsidRPr="007B2B4A" w:rsidRDefault="00B2572B" w:rsidP="007B2B4A">
      <w:pPr>
        <w:pStyle w:val="31"/>
        <w:widowControl w:val="0"/>
        <w:spacing w:after="160" w:line="240" w:lineRule="auto"/>
        <w:jc w:val="right"/>
        <w:rPr>
          <w:rFonts w:ascii="GHEA Grapalat" w:hAnsi="GHEA Grapalat" w:cs="Arial"/>
          <w:b/>
          <w:sz w:val="24"/>
          <w:szCs w:val="24"/>
        </w:rPr>
      </w:pPr>
      <w:r w:rsidRPr="009044F1">
        <w:rPr>
          <w:rFonts w:ascii="GHEA Grapalat" w:hAnsi="GHEA Grapalat"/>
          <w:b/>
          <w:sz w:val="24"/>
          <w:szCs w:val="24"/>
        </w:rPr>
        <w:t xml:space="preserve">под кодом </w:t>
      </w:r>
      <w:r w:rsidR="00FB33B6" w:rsidRPr="00FB33B6">
        <w:rPr>
          <w:rFonts w:ascii="GHEA Grapalat" w:hAnsi="GHEA Grapalat"/>
          <w:b/>
          <w:sz w:val="24"/>
          <w:szCs w:val="24"/>
        </w:rPr>
        <w:t>ХААПК</w:t>
      </w:r>
      <w:r w:rsidR="007B2B4A" w:rsidRPr="007B2B4A">
        <w:rPr>
          <w:rFonts w:ascii="GHEA Grapalat" w:hAnsi="GHEA Grapalat"/>
          <w:b/>
          <w:sz w:val="24"/>
          <w:szCs w:val="24"/>
        </w:rPr>
        <w:t>-</w:t>
      </w:r>
      <w:r w:rsidR="007B2B4A">
        <w:rPr>
          <w:rFonts w:ascii="GHEA Grapalat" w:hAnsi="GHEA Grapalat"/>
          <w:b/>
          <w:sz w:val="24"/>
          <w:szCs w:val="24"/>
          <w:lang w:val="en-US"/>
        </w:rPr>
        <w:t>GHAPDzB</w:t>
      </w:r>
      <w:r w:rsidR="00C935DC">
        <w:rPr>
          <w:rFonts w:ascii="GHEA Grapalat" w:hAnsi="GHEA Grapalat"/>
          <w:b/>
          <w:sz w:val="24"/>
          <w:szCs w:val="24"/>
        </w:rPr>
        <w:t>-20/02</w:t>
      </w:r>
    </w:p>
    <w:p w:rsidR="00B2572B" w:rsidRPr="009044F1" w:rsidRDefault="00B2572B" w:rsidP="007B2B4A">
      <w:pPr>
        <w:pStyle w:val="31"/>
        <w:widowControl w:val="0"/>
        <w:spacing w:after="160" w:line="240" w:lineRule="auto"/>
        <w:jc w:val="right"/>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B2B4A" w:rsidRPr="00487535">
        <w:rPr>
          <w:rFonts w:ascii="GHEA Grapalat" w:hAnsi="GHEA Grapalat"/>
          <w:sz w:val="22"/>
        </w:rPr>
        <w:t xml:space="preserve">запрос котировок </w:t>
      </w:r>
      <w:r w:rsidRPr="005744FC">
        <w:rPr>
          <w:rFonts w:ascii="GHEA Grapalat" w:hAnsi="GHEA Grapalat"/>
          <w:spacing w:val="-6"/>
        </w:rPr>
        <w:t xml:space="preserve">под кодом </w:t>
      </w:r>
      <w:r w:rsidR="00FB33B6" w:rsidRPr="00FB33B6">
        <w:rPr>
          <w:rFonts w:ascii="GHEA Grapalat" w:hAnsi="GHEA Grapalat"/>
          <w:b/>
        </w:rPr>
        <w:t>ХААПК</w:t>
      </w:r>
      <w:r w:rsidR="007B2B4A" w:rsidRPr="007B2B4A">
        <w:rPr>
          <w:rFonts w:ascii="GHEA Grapalat" w:hAnsi="GHEA Grapalat"/>
          <w:b/>
        </w:rPr>
        <w:t>-</w:t>
      </w:r>
      <w:r w:rsidR="007B2B4A">
        <w:rPr>
          <w:rFonts w:ascii="GHEA Grapalat" w:hAnsi="GHEA Grapalat"/>
          <w:b/>
          <w:lang w:val="en-US"/>
        </w:rPr>
        <w:t>GHAPDzB</w:t>
      </w:r>
      <w:r w:rsidR="007B2B4A" w:rsidRPr="007B2B4A">
        <w:rPr>
          <w:rFonts w:ascii="GHEA Grapalat" w:hAnsi="GHEA Grapalat"/>
          <w:b/>
        </w:rPr>
        <w:t>-20/0</w:t>
      </w:r>
      <w:r w:rsidR="00C935DC">
        <w:rPr>
          <w:rFonts w:ascii="GHEA Grapalat" w:hAnsi="GHEA Grapalat"/>
          <w:b/>
        </w:rPr>
        <w:t>2</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4"/>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B138F3" w:rsidRDefault="003D2FE2" w:rsidP="007B2B4A">
      <w:pPr>
        <w:widowControl w:val="0"/>
        <w:spacing w:after="160"/>
        <w:jc w:val="right"/>
        <w:rPr>
          <w:rFonts w:ascii="GHEA Grapalat" w:hAnsi="GHEA Grapalat"/>
          <w:b/>
          <w:sz w:val="22"/>
          <w:szCs w:val="22"/>
        </w:rPr>
      </w:pPr>
      <w:r w:rsidRPr="00B138F3">
        <w:rPr>
          <w:rFonts w:ascii="GHEA Grapalat" w:hAnsi="GHEA Grapalat"/>
          <w:i/>
          <w:sz w:val="22"/>
          <w:szCs w:val="22"/>
        </w:rPr>
        <w:t xml:space="preserve">к Приглашению на </w:t>
      </w:r>
      <w:r w:rsidR="007B2B4A" w:rsidRPr="00487535">
        <w:rPr>
          <w:rFonts w:ascii="GHEA Grapalat" w:hAnsi="GHEA Grapalat"/>
          <w:b/>
          <w:sz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FB33B6" w:rsidRPr="00FB33B6">
        <w:rPr>
          <w:rFonts w:ascii="GHEA Grapalat" w:hAnsi="GHEA Grapalat"/>
          <w:b/>
        </w:rPr>
        <w:t>ХААПК</w:t>
      </w:r>
      <w:r w:rsidR="007B2B4A" w:rsidRPr="007B2B4A">
        <w:rPr>
          <w:rFonts w:ascii="GHEA Grapalat" w:hAnsi="GHEA Grapalat"/>
          <w:b/>
        </w:rPr>
        <w:t>-</w:t>
      </w:r>
      <w:r w:rsidR="007B2B4A">
        <w:rPr>
          <w:rFonts w:ascii="GHEA Grapalat" w:hAnsi="GHEA Grapalat"/>
          <w:b/>
          <w:lang w:val="en-US"/>
        </w:rPr>
        <w:t>GHAPDzB</w:t>
      </w:r>
      <w:r w:rsidR="007B2B4A" w:rsidRPr="007B2B4A">
        <w:rPr>
          <w:rFonts w:ascii="GHEA Grapalat" w:hAnsi="GHEA Grapalat"/>
          <w:b/>
        </w:rPr>
        <w:t>-20/0</w:t>
      </w:r>
      <w:r w:rsidR="00C935DC">
        <w:rPr>
          <w:rFonts w:ascii="GHEA Grapalat" w:hAnsi="GHEA Grapalat"/>
          <w:b/>
        </w:rPr>
        <w:t>2</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00245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00245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00245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0024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00245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00245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0024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002451">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00245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00245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002451">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00245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002451">
            <w:pPr>
              <w:widowControl w:val="0"/>
              <w:spacing w:after="160"/>
              <w:rPr>
                <w:rFonts w:ascii="GHEA Grapalat" w:hAnsi="GHEA Grapalat" w:cs="Sylfaen"/>
              </w:rPr>
            </w:pPr>
          </w:p>
          <w:p w:rsidR="00C3421C" w:rsidRPr="00B138F3" w:rsidRDefault="00C3421C" w:rsidP="00002451">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002451">
            <w:pPr>
              <w:widowControl w:val="0"/>
              <w:spacing w:after="160"/>
              <w:rPr>
                <w:rFonts w:ascii="GHEA Grapalat" w:hAnsi="GHEA Grapalat" w:cs="Sylfaen"/>
              </w:rPr>
            </w:pPr>
          </w:p>
          <w:p w:rsidR="00C3421C" w:rsidRPr="00B138F3" w:rsidRDefault="00C3421C" w:rsidP="00002451">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002451">
            <w:pPr>
              <w:widowControl w:val="0"/>
              <w:spacing w:after="160"/>
              <w:rPr>
                <w:rFonts w:ascii="GHEA Grapalat" w:hAnsi="GHEA Grapalat" w:cs="Sylfaen"/>
              </w:rPr>
            </w:pPr>
          </w:p>
          <w:p w:rsidR="00C3421C" w:rsidRPr="00B138F3" w:rsidRDefault="00C3421C" w:rsidP="00002451">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C3421C" w:rsidRPr="00B138F3" w:rsidRDefault="00C3421C" w:rsidP="0000245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002451">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002451">
            <w:pPr>
              <w:widowControl w:val="0"/>
              <w:spacing w:after="160"/>
              <w:rPr>
                <w:rFonts w:ascii="GHEA Grapalat" w:hAnsi="GHEA Grapalat" w:cs="Sylfaen"/>
              </w:rPr>
            </w:pPr>
          </w:p>
          <w:p w:rsidR="00C3421C" w:rsidRPr="00B138F3" w:rsidRDefault="00C3421C" w:rsidP="00002451">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002451">
            <w:pPr>
              <w:widowControl w:val="0"/>
              <w:spacing w:after="160"/>
              <w:jc w:val="right"/>
              <w:rPr>
                <w:rFonts w:ascii="GHEA Grapalat" w:hAnsi="GHEA Grapalat" w:cs="Tahoma"/>
              </w:rPr>
            </w:pPr>
          </w:p>
          <w:p w:rsidR="00C3421C" w:rsidRPr="00B138F3" w:rsidRDefault="00C3421C" w:rsidP="00002451">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002451">
            <w:pPr>
              <w:widowControl w:val="0"/>
              <w:spacing w:after="160"/>
              <w:rPr>
                <w:rFonts w:ascii="GHEA Grapalat" w:hAnsi="GHEA Grapalat" w:cs="Sylfaen"/>
              </w:rPr>
            </w:pPr>
          </w:p>
          <w:p w:rsidR="00C3421C" w:rsidRPr="00B138F3" w:rsidRDefault="00C3421C" w:rsidP="00002451">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002451">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00245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002451">
            <w:pPr>
              <w:widowControl w:val="0"/>
              <w:spacing w:after="160"/>
              <w:rPr>
                <w:rFonts w:ascii="GHEA Grapalat" w:hAnsi="GHEA Grapalat"/>
              </w:rPr>
            </w:pPr>
          </w:p>
          <w:p w:rsidR="00C3421C" w:rsidRPr="00B138F3" w:rsidRDefault="00C3421C" w:rsidP="00002451">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00245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002451">
            <w:pPr>
              <w:widowControl w:val="0"/>
              <w:spacing w:after="160"/>
              <w:rPr>
                <w:rFonts w:ascii="GHEA Grapalat" w:hAnsi="GHEA Grapalat" w:cs="Tahoma"/>
              </w:rPr>
            </w:pPr>
          </w:p>
          <w:p w:rsidR="00C3421C" w:rsidRPr="00B138F3" w:rsidRDefault="00C3421C" w:rsidP="0000245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00245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002451">
            <w:pPr>
              <w:widowControl w:val="0"/>
              <w:spacing w:after="160"/>
              <w:rPr>
                <w:rFonts w:ascii="GHEA Grapalat" w:hAnsi="GHEA Grapalat" w:cs="Tahoma"/>
              </w:rPr>
            </w:pPr>
          </w:p>
          <w:p w:rsidR="00C3421C" w:rsidRPr="00B138F3" w:rsidRDefault="00C3421C" w:rsidP="00002451">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00245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002451">
            <w:pPr>
              <w:widowControl w:val="0"/>
              <w:spacing w:after="160"/>
              <w:rPr>
                <w:rFonts w:ascii="GHEA Grapalat" w:hAnsi="GHEA Grapalat" w:cs="Arial"/>
              </w:rPr>
            </w:pPr>
          </w:p>
        </w:tc>
      </w:tr>
      <w:tr w:rsidR="00B138F3" w:rsidRPr="00B138F3" w:rsidTr="00002451">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00245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002451">
            <w:pPr>
              <w:widowControl w:val="0"/>
              <w:spacing w:after="160"/>
              <w:rPr>
                <w:rFonts w:ascii="GHEA Grapalat" w:hAnsi="GHEA Grapalat" w:cs="Sylfaen"/>
              </w:rPr>
            </w:pPr>
          </w:p>
          <w:p w:rsidR="00C3421C" w:rsidRPr="00B138F3" w:rsidRDefault="00C3421C" w:rsidP="0000245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00245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002451">
            <w:pPr>
              <w:widowControl w:val="0"/>
              <w:spacing w:after="160"/>
              <w:rPr>
                <w:rFonts w:ascii="GHEA Grapalat" w:hAnsi="GHEA Grapalat"/>
              </w:rPr>
            </w:pPr>
          </w:p>
          <w:p w:rsidR="00C3421C" w:rsidRPr="00B138F3" w:rsidRDefault="00C3421C" w:rsidP="0000245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0245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0245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0245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0245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p>
        </w:tc>
      </w:tr>
      <w:tr w:rsidR="00FF3DE9"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591215">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591215" w:rsidRPr="00591215" w:rsidRDefault="000A214C" w:rsidP="00591215">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на </w:t>
      </w:r>
      <w:r w:rsidR="00591215" w:rsidRPr="00487535">
        <w:rPr>
          <w:rFonts w:ascii="GHEA Grapalat" w:hAnsi="GHEA Grapalat"/>
          <w:b/>
          <w:sz w:val="22"/>
          <w:szCs w:val="24"/>
        </w:rPr>
        <w:t>запрос котировок</w:t>
      </w:r>
      <w:r w:rsidRPr="00B138F3">
        <w:rPr>
          <w:rFonts w:ascii="GHEA Grapalat" w:hAnsi="GHEA Grapalat"/>
          <w:i/>
        </w:rPr>
        <w:br/>
        <w:t xml:space="preserve">под кодом </w:t>
      </w:r>
      <w:r w:rsidR="00FB33B6" w:rsidRPr="00FB33B6">
        <w:rPr>
          <w:rFonts w:ascii="GHEA Grapalat" w:hAnsi="GHEA Grapalat"/>
          <w:b/>
          <w:sz w:val="24"/>
          <w:szCs w:val="24"/>
        </w:rPr>
        <w:t>ХААПК</w:t>
      </w:r>
      <w:r w:rsidR="00591215" w:rsidRPr="00591215">
        <w:rPr>
          <w:rFonts w:ascii="GHEA Grapalat" w:hAnsi="GHEA Grapalat"/>
          <w:b/>
          <w:sz w:val="24"/>
          <w:szCs w:val="24"/>
        </w:rPr>
        <w:t>-</w:t>
      </w:r>
      <w:r w:rsidR="00591215">
        <w:rPr>
          <w:rFonts w:ascii="GHEA Grapalat" w:hAnsi="GHEA Grapalat"/>
          <w:b/>
          <w:sz w:val="24"/>
          <w:szCs w:val="24"/>
          <w:lang w:val="en-US"/>
        </w:rPr>
        <w:t>GHAPDzB</w:t>
      </w:r>
      <w:r w:rsidR="00C935DC">
        <w:rPr>
          <w:rFonts w:ascii="GHEA Grapalat" w:hAnsi="GHEA Grapalat"/>
          <w:b/>
          <w:sz w:val="24"/>
          <w:szCs w:val="24"/>
        </w:rPr>
        <w:t>-20/02</w:t>
      </w:r>
    </w:p>
    <w:p w:rsidR="00AF4211" w:rsidRPr="00B138F3" w:rsidRDefault="00AF4211" w:rsidP="00591215">
      <w:pPr>
        <w:widowControl w:val="0"/>
        <w:spacing w:after="160"/>
        <w:jc w:val="right"/>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02451">
        <w:tc>
          <w:tcPr>
            <w:tcW w:w="4786" w:type="dxa"/>
          </w:tcPr>
          <w:p w:rsidR="000A214C" w:rsidRPr="00B138F3" w:rsidRDefault="000A214C" w:rsidP="00002451">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02451">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lastRenderedPageBreak/>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00245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00245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00245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0024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00245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00245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0024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002451">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00245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00245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002451">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00245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002451">
            <w:pPr>
              <w:widowControl w:val="0"/>
              <w:spacing w:after="160"/>
              <w:rPr>
                <w:rFonts w:ascii="GHEA Grapalat" w:hAnsi="GHEA Grapalat" w:cs="Sylfaen"/>
              </w:rPr>
            </w:pPr>
          </w:p>
          <w:p w:rsidR="00BE2572" w:rsidRPr="00B138F3" w:rsidRDefault="00BE2572" w:rsidP="00002451">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002451">
            <w:pPr>
              <w:widowControl w:val="0"/>
              <w:spacing w:after="160"/>
              <w:rPr>
                <w:rFonts w:ascii="GHEA Grapalat" w:hAnsi="GHEA Grapalat" w:cs="Sylfaen"/>
              </w:rPr>
            </w:pPr>
          </w:p>
          <w:p w:rsidR="00BE2572" w:rsidRPr="00B138F3" w:rsidRDefault="00BE2572" w:rsidP="00002451">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002451">
            <w:pPr>
              <w:widowControl w:val="0"/>
              <w:spacing w:after="160"/>
              <w:rPr>
                <w:rFonts w:ascii="GHEA Grapalat" w:hAnsi="GHEA Grapalat" w:cs="Sylfaen"/>
              </w:rPr>
            </w:pPr>
          </w:p>
          <w:p w:rsidR="00BE2572" w:rsidRPr="00B138F3" w:rsidRDefault="00BE2572" w:rsidP="00002451">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00245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002451">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002451">
            <w:pPr>
              <w:widowControl w:val="0"/>
              <w:spacing w:after="160"/>
              <w:rPr>
                <w:rFonts w:ascii="GHEA Grapalat" w:hAnsi="GHEA Grapalat" w:cs="Sylfaen"/>
              </w:rPr>
            </w:pPr>
          </w:p>
          <w:p w:rsidR="00BE2572" w:rsidRPr="00B138F3" w:rsidRDefault="00BE2572" w:rsidP="00002451">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002451">
            <w:pPr>
              <w:widowControl w:val="0"/>
              <w:spacing w:after="160"/>
              <w:jc w:val="right"/>
              <w:rPr>
                <w:rFonts w:ascii="GHEA Grapalat" w:hAnsi="GHEA Grapalat" w:cs="Tahoma"/>
              </w:rPr>
            </w:pPr>
          </w:p>
          <w:p w:rsidR="00BE2572" w:rsidRPr="00B138F3" w:rsidRDefault="00BE2572" w:rsidP="00002451">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002451">
            <w:pPr>
              <w:widowControl w:val="0"/>
              <w:spacing w:after="160"/>
              <w:rPr>
                <w:rFonts w:ascii="GHEA Grapalat" w:hAnsi="GHEA Grapalat" w:cs="Sylfaen"/>
              </w:rPr>
            </w:pPr>
          </w:p>
          <w:p w:rsidR="00BE2572" w:rsidRPr="00B138F3" w:rsidRDefault="00BE2572" w:rsidP="00002451">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002451">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00245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002451">
            <w:pPr>
              <w:widowControl w:val="0"/>
              <w:spacing w:after="160"/>
              <w:rPr>
                <w:rFonts w:ascii="GHEA Grapalat" w:hAnsi="GHEA Grapalat"/>
              </w:rPr>
            </w:pPr>
          </w:p>
          <w:p w:rsidR="00BE2572" w:rsidRPr="00B138F3" w:rsidRDefault="00BE2572" w:rsidP="00002451">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00245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002451">
            <w:pPr>
              <w:widowControl w:val="0"/>
              <w:spacing w:after="160"/>
              <w:rPr>
                <w:rFonts w:ascii="GHEA Grapalat" w:hAnsi="GHEA Grapalat" w:cs="Tahoma"/>
              </w:rPr>
            </w:pPr>
          </w:p>
          <w:p w:rsidR="00BE2572" w:rsidRPr="00B138F3" w:rsidRDefault="00BE2572" w:rsidP="0000245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00245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002451">
            <w:pPr>
              <w:widowControl w:val="0"/>
              <w:spacing w:after="160"/>
              <w:rPr>
                <w:rFonts w:ascii="GHEA Grapalat" w:hAnsi="GHEA Grapalat" w:cs="Tahoma"/>
              </w:rPr>
            </w:pPr>
          </w:p>
          <w:p w:rsidR="00BE2572" w:rsidRPr="00B138F3" w:rsidRDefault="00BE2572" w:rsidP="00002451">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00245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002451">
            <w:pPr>
              <w:widowControl w:val="0"/>
              <w:spacing w:after="160"/>
              <w:rPr>
                <w:rFonts w:ascii="GHEA Grapalat" w:hAnsi="GHEA Grapalat" w:cs="Arial"/>
              </w:rPr>
            </w:pPr>
          </w:p>
        </w:tc>
      </w:tr>
      <w:tr w:rsidR="00B138F3" w:rsidRPr="00B138F3" w:rsidTr="00002451">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00245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002451">
            <w:pPr>
              <w:widowControl w:val="0"/>
              <w:spacing w:after="160"/>
              <w:rPr>
                <w:rFonts w:ascii="GHEA Grapalat" w:hAnsi="GHEA Grapalat" w:cs="Sylfaen"/>
              </w:rPr>
            </w:pPr>
          </w:p>
          <w:p w:rsidR="00BE2572" w:rsidRPr="00B138F3" w:rsidRDefault="00BE2572" w:rsidP="0000245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00245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002451">
            <w:pPr>
              <w:widowControl w:val="0"/>
              <w:spacing w:after="160"/>
              <w:rPr>
                <w:rFonts w:ascii="GHEA Grapalat" w:hAnsi="GHEA Grapalat"/>
              </w:rPr>
            </w:pPr>
          </w:p>
          <w:p w:rsidR="00BE2572" w:rsidRPr="00B138F3" w:rsidRDefault="00BE2572" w:rsidP="0000245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0245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0245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0245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0245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p>
        </w:tc>
      </w:tr>
      <w:tr w:rsidR="00FF3DE9"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591215"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на </w:t>
      </w:r>
      <w:r w:rsidR="00591215" w:rsidRPr="00487535">
        <w:rPr>
          <w:rFonts w:ascii="GHEA Grapalat" w:hAnsi="GHEA Grapalat"/>
          <w:b/>
          <w:sz w:val="22"/>
          <w:szCs w:val="24"/>
        </w:rPr>
        <w:t>запрос котировок</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FB33B6" w:rsidRPr="00FB33B6">
        <w:rPr>
          <w:rFonts w:ascii="GHEA Grapalat" w:hAnsi="GHEA Grapalat"/>
          <w:b/>
          <w:sz w:val="24"/>
          <w:szCs w:val="24"/>
        </w:rPr>
        <w:t>ХААПК</w:t>
      </w:r>
      <w:r w:rsidR="00591215" w:rsidRPr="00591215">
        <w:rPr>
          <w:rFonts w:ascii="GHEA Grapalat" w:hAnsi="GHEA Grapalat"/>
          <w:b/>
          <w:sz w:val="24"/>
          <w:szCs w:val="24"/>
        </w:rPr>
        <w:t>-</w:t>
      </w:r>
      <w:r w:rsidR="00591215">
        <w:rPr>
          <w:rFonts w:ascii="GHEA Grapalat" w:hAnsi="GHEA Grapalat"/>
          <w:b/>
          <w:sz w:val="24"/>
          <w:szCs w:val="24"/>
          <w:lang w:val="en-US"/>
        </w:rPr>
        <w:t>GHAPDzB</w:t>
      </w:r>
      <w:r w:rsidR="00C935DC">
        <w:rPr>
          <w:rFonts w:ascii="GHEA Grapalat" w:hAnsi="GHEA Grapalat"/>
          <w:b/>
          <w:sz w:val="24"/>
          <w:szCs w:val="24"/>
        </w:rPr>
        <w:t>-20/02</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w:t>
      </w:r>
      <w:r w:rsidRPr="00B138F3">
        <w:rPr>
          <w:rFonts w:ascii="GHEA Grapalat" w:hAnsi="GHEA Grapalat"/>
        </w:rPr>
        <w:lastRenderedPageBreak/>
        <w:t xml:space="preserve">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В предусмотренных договором случаях уплачивать предусмотренные пунктами 6.2 и 6.3 </w:t>
      </w:r>
      <w:r w:rsidRPr="00B138F3">
        <w:rPr>
          <w:rFonts w:ascii="GHEA Grapalat" w:hAnsi="GHEA Grapalat"/>
        </w:rPr>
        <w:lastRenderedPageBreak/>
        <w:t>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18"/>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lastRenderedPageBreak/>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9"/>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договора </w:t>
      </w:r>
      <w:r w:rsidRPr="00B138F3">
        <w:rPr>
          <w:rFonts w:ascii="GHEA Grapalat" w:hAnsi="GHEA Grapalat"/>
        </w:rPr>
        <w:lastRenderedPageBreak/>
        <w:t>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0"/>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1"/>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2"/>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w:t>
      </w:r>
      <w:r w:rsidRPr="00B138F3">
        <w:rPr>
          <w:rFonts w:ascii="GHEA Grapalat" w:hAnsi="GHEA Grapalat"/>
        </w:rPr>
        <w:lastRenderedPageBreak/>
        <w:t>предусмотренные договором меры ответственности</w:t>
      </w:r>
      <w:r w:rsidR="00BC5D2F" w:rsidRPr="00B138F3">
        <w:rPr>
          <w:rStyle w:val="af6"/>
          <w:rFonts w:ascii="GHEA Grapalat" w:hAnsi="GHEA Grapalat"/>
        </w:rPr>
        <w:footnoteReference w:customMarkFollows="1" w:id="23"/>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4"/>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02451">
          <w:footerReference w:type="default" r:id="rId9"/>
          <w:footnotePr>
            <w:pos w:val="beneathText"/>
          </w:footnotePr>
          <w:pgSz w:w="11906" w:h="16838" w:code="9"/>
          <w:pgMar w:top="993" w:right="424" w:bottom="1418" w:left="567"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5"/>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276"/>
        <w:gridCol w:w="2693"/>
        <w:gridCol w:w="850"/>
        <w:gridCol w:w="3243"/>
        <w:gridCol w:w="1577"/>
        <w:gridCol w:w="709"/>
        <w:gridCol w:w="425"/>
        <w:gridCol w:w="709"/>
        <w:gridCol w:w="1701"/>
        <w:gridCol w:w="850"/>
        <w:gridCol w:w="1471"/>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FB33B6">
        <w:trPr>
          <w:trHeight w:val="219"/>
          <w:jc w:val="center"/>
        </w:trPr>
        <w:tc>
          <w:tcPr>
            <w:tcW w:w="846" w:type="dxa"/>
            <w:vMerge w:val="restart"/>
            <w:vAlign w:val="center"/>
          </w:tcPr>
          <w:p w:rsidR="00071D1C" w:rsidRPr="00591215" w:rsidRDefault="00071D1C" w:rsidP="00B46D58">
            <w:pPr>
              <w:widowControl w:val="0"/>
              <w:jc w:val="center"/>
              <w:rPr>
                <w:rFonts w:ascii="GHEA Grapalat" w:hAnsi="GHEA Grapalat"/>
                <w:sz w:val="14"/>
                <w:szCs w:val="16"/>
              </w:rPr>
            </w:pPr>
            <w:r w:rsidRPr="00591215">
              <w:rPr>
                <w:rFonts w:ascii="GHEA Grapalat" w:hAnsi="GHEA Grapalat"/>
                <w:sz w:val="14"/>
                <w:szCs w:val="16"/>
              </w:rPr>
              <w:t xml:space="preserve">номер предусмотренного </w:t>
            </w:r>
            <w:r w:rsidRPr="00591215">
              <w:rPr>
                <w:rFonts w:ascii="GHEA Grapalat" w:hAnsi="GHEA Grapalat"/>
                <w:spacing w:val="-6"/>
                <w:sz w:val="14"/>
                <w:szCs w:val="16"/>
              </w:rPr>
              <w:t>приглашением</w:t>
            </w:r>
            <w:r w:rsidRPr="00591215">
              <w:rPr>
                <w:rFonts w:ascii="GHEA Grapalat" w:hAnsi="GHEA Grapalat"/>
                <w:sz w:val="14"/>
                <w:szCs w:val="16"/>
              </w:rPr>
              <w:t xml:space="preserve"> лота</w:t>
            </w:r>
          </w:p>
        </w:tc>
        <w:tc>
          <w:tcPr>
            <w:tcW w:w="1276" w:type="dxa"/>
            <w:vMerge w:val="restart"/>
            <w:vAlign w:val="center"/>
          </w:tcPr>
          <w:p w:rsidR="00071D1C" w:rsidRPr="00591215" w:rsidRDefault="00071D1C" w:rsidP="00B46D58">
            <w:pPr>
              <w:widowControl w:val="0"/>
              <w:jc w:val="center"/>
              <w:rPr>
                <w:rFonts w:ascii="GHEA Grapalat" w:hAnsi="GHEA Grapalat"/>
                <w:sz w:val="14"/>
                <w:szCs w:val="16"/>
              </w:rPr>
            </w:pPr>
            <w:r w:rsidRPr="00591215">
              <w:rPr>
                <w:rFonts w:ascii="GHEA Grapalat" w:hAnsi="GHEA Grapalat"/>
                <w:sz w:val="14"/>
                <w:szCs w:val="16"/>
              </w:rPr>
              <w:t>промежуточный код, предусмотренный планом закупок по классификации ЕЗК (CPV)</w:t>
            </w:r>
          </w:p>
        </w:tc>
        <w:tc>
          <w:tcPr>
            <w:tcW w:w="2693" w:type="dxa"/>
            <w:vMerge w:val="restart"/>
            <w:vAlign w:val="center"/>
          </w:tcPr>
          <w:p w:rsidR="00071D1C" w:rsidRPr="00591215" w:rsidRDefault="001D0249" w:rsidP="00B64ECA">
            <w:pPr>
              <w:widowControl w:val="0"/>
              <w:jc w:val="center"/>
              <w:rPr>
                <w:rFonts w:ascii="GHEA Grapalat" w:hAnsi="GHEA Grapalat"/>
                <w:sz w:val="14"/>
                <w:szCs w:val="16"/>
                <w:lang w:val="en-US"/>
              </w:rPr>
            </w:pPr>
            <w:r w:rsidRPr="00591215">
              <w:rPr>
                <w:rFonts w:ascii="GHEA Grapalat" w:hAnsi="GHEA Grapalat"/>
                <w:sz w:val="14"/>
                <w:szCs w:val="16"/>
              </w:rPr>
              <w:t xml:space="preserve">наименование </w:t>
            </w:r>
          </w:p>
        </w:tc>
        <w:tc>
          <w:tcPr>
            <w:tcW w:w="850" w:type="dxa"/>
            <w:vMerge w:val="restart"/>
            <w:vAlign w:val="center"/>
          </w:tcPr>
          <w:p w:rsidR="00071D1C" w:rsidRPr="00591215" w:rsidRDefault="00A205BF" w:rsidP="00B64ECA">
            <w:pPr>
              <w:widowControl w:val="0"/>
              <w:ind w:left="-96" w:right="-108"/>
              <w:jc w:val="center"/>
              <w:rPr>
                <w:rFonts w:ascii="GHEA Grapalat" w:hAnsi="GHEA Grapalat"/>
                <w:sz w:val="14"/>
                <w:szCs w:val="16"/>
              </w:rPr>
            </w:pPr>
            <w:r w:rsidRPr="00591215">
              <w:rPr>
                <w:rFonts w:ascii="GHEA Grapalat" w:hAnsi="GHEA Grapalat"/>
                <w:sz w:val="14"/>
                <w:szCs w:val="16"/>
              </w:rPr>
              <w:t>товарный знак,</w:t>
            </w:r>
            <w:r w:rsidRPr="00591215">
              <w:rPr>
                <w:rFonts w:ascii="GHEA Grapalat" w:hAnsi="GHEA Grapalat"/>
                <w:sz w:val="14"/>
                <w:szCs w:val="16"/>
                <w:lang w:val="hy-AM"/>
              </w:rPr>
              <w:t xml:space="preserve"> </w:t>
            </w:r>
            <w:r w:rsidRPr="00591215">
              <w:rPr>
                <w:rFonts w:ascii="GHEA Grapalat" w:hAnsi="GHEA Grapalat"/>
                <w:sz w:val="14"/>
                <w:szCs w:val="16"/>
              </w:rPr>
              <w:t>марка</w:t>
            </w:r>
            <w:r w:rsidR="00317BD2" w:rsidRPr="00591215">
              <w:rPr>
                <w:rFonts w:ascii="GHEA Grapalat" w:hAnsi="GHEA Grapalat"/>
                <w:sz w:val="14"/>
                <w:szCs w:val="16"/>
                <w:lang w:val="hy-AM"/>
              </w:rPr>
              <w:t xml:space="preserve"> </w:t>
            </w:r>
            <w:r w:rsidR="00CC6362" w:rsidRPr="00591215">
              <w:rPr>
                <w:rFonts w:ascii="GHEA Grapalat" w:hAnsi="GHEA Grapalat"/>
                <w:sz w:val="14"/>
                <w:szCs w:val="16"/>
              </w:rPr>
              <w:t xml:space="preserve">и </w:t>
            </w:r>
            <w:r w:rsidR="009F06BA" w:rsidRPr="00591215">
              <w:rPr>
                <w:rFonts w:ascii="GHEA Grapalat" w:hAnsi="GHEA Grapalat"/>
                <w:sz w:val="14"/>
                <w:szCs w:val="16"/>
              </w:rPr>
              <w:t xml:space="preserve">наименование производителя </w:t>
            </w:r>
            <w:r w:rsidR="00B64ECA" w:rsidRPr="00591215">
              <w:rPr>
                <w:rStyle w:val="af6"/>
                <w:rFonts w:ascii="GHEA Grapalat" w:hAnsi="GHEA Grapalat"/>
                <w:sz w:val="14"/>
                <w:szCs w:val="16"/>
              </w:rPr>
              <w:footnoteReference w:customMarkFollows="1" w:id="26"/>
              <w:t>**</w:t>
            </w:r>
          </w:p>
        </w:tc>
        <w:tc>
          <w:tcPr>
            <w:tcW w:w="3243" w:type="dxa"/>
            <w:vMerge w:val="restart"/>
            <w:vAlign w:val="center"/>
          </w:tcPr>
          <w:p w:rsidR="00071D1C" w:rsidRPr="00591215" w:rsidRDefault="00071D1C" w:rsidP="00B46D58">
            <w:pPr>
              <w:widowControl w:val="0"/>
              <w:ind w:left="-108" w:right="-59"/>
              <w:jc w:val="center"/>
              <w:rPr>
                <w:rFonts w:ascii="GHEA Grapalat" w:hAnsi="GHEA Grapalat"/>
                <w:sz w:val="14"/>
                <w:szCs w:val="16"/>
              </w:rPr>
            </w:pPr>
            <w:r w:rsidRPr="00591215">
              <w:rPr>
                <w:rFonts w:ascii="GHEA Grapalat" w:hAnsi="GHEA Grapalat"/>
                <w:sz w:val="14"/>
                <w:szCs w:val="16"/>
              </w:rPr>
              <w:t>техническая характеристика</w:t>
            </w:r>
          </w:p>
        </w:tc>
        <w:tc>
          <w:tcPr>
            <w:tcW w:w="1577" w:type="dxa"/>
            <w:vMerge w:val="restart"/>
            <w:vAlign w:val="center"/>
          </w:tcPr>
          <w:p w:rsidR="00071D1C" w:rsidRPr="00591215" w:rsidRDefault="00071D1C" w:rsidP="00B46D58">
            <w:pPr>
              <w:widowControl w:val="0"/>
              <w:ind w:left="-48" w:right="-108"/>
              <w:jc w:val="center"/>
              <w:rPr>
                <w:rFonts w:ascii="GHEA Grapalat" w:hAnsi="GHEA Grapalat"/>
                <w:sz w:val="14"/>
                <w:szCs w:val="16"/>
              </w:rPr>
            </w:pPr>
            <w:r w:rsidRPr="00591215">
              <w:rPr>
                <w:rFonts w:ascii="GHEA Grapalat" w:hAnsi="GHEA Grapalat"/>
                <w:sz w:val="14"/>
                <w:szCs w:val="16"/>
              </w:rPr>
              <w:t>единица измерения</w:t>
            </w:r>
          </w:p>
        </w:tc>
        <w:tc>
          <w:tcPr>
            <w:tcW w:w="709" w:type="dxa"/>
            <w:vMerge w:val="restart"/>
            <w:vAlign w:val="center"/>
          </w:tcPr>
          <w:p w:rsidR="00071D1C" w:rsidRPr="00591215" w:rsidRDefault="00071D1C" w:rsidP="00B46D58">
            <w:pPr>
              <w:widowControl w:val="0"/>
              <w:ind w:left="-108" w:right="-108"/>
              <w:jc w:val="center"/>
              <w:rPr>
                <w:rFonts w:ascii="GHEA Grapalat" w:hAnsi="GHEA Grapalat"/>
                <w:sz w:val="14"/>
                <w:szCs w:val="16"/>
              </w:rPr>
            </w:pPr>
            <w:r w:rsidRPr="00591215">
              <w:rPr>
                <w:rFonts w:ascii="GHEA Grapalat" w:hAnsi="GHEA Grapalat"/>
                <w:sz w:val="14"/>
                <w:szCs w:val="16"/>
              </w:rPr>
              <w:t>цена единицы/драмов РА</w:t>
            </w:r>
          </w:p>
        </w:tc>
        <w:tc>
          <w:tcPr>
            <w:tcW w:w="425" w:type="dxa"/>
            <w:vMerge w:val="restart"/>
            <w:vAlign w:val="center"/>
          </w:tcPr>
          <w:p w:rsidR="00071D1C" w:rsidRPr="00591215" w:rsidRDefault="00071D1C" w:rsidP="00B46D58">
            <w:pPr>
              <w:widowControl w:val="0"/>
              <w:ind w:left="-108" w:right="-108"/>
              <w:jc w:val="center"/>
              <w:rPr>
                <w:rFonts w:ascii="GHEA Grapalat" w:hAnsi="GHEA Grapalat"/>
                <w:sz w:val="14"/>
                <w:szCs w:val="16"/>
              </w:rPr>
            </w:pPr>
            <w:r w:rsidRPr="00591215">
              <w:rPr>
                <w:rFonts w:ascii="GHEA Grapalat" w:hAnsi="GHEA Grapalat"/>
                <w:sz w:val="14"/>
                <w:szCs w:val="16"/>
              </w:rPr>
              <w:t>общая цена/драмов РА</w:t>
            </w:r>
          </w:p>
        </w:tc>
        <w:tc>
          <w:tcPr>
            <w:tcW w:w="709" w:type="dxa"/>
            <w:vMerge w:val="restart"/>
            <w:vAlign w:val="center"/>
          </w:tcPr>
          <w:p w:rsidR="00071D1C" w:rsidRPr="00591215" w:rsidRDefault="00071D1C" w:rsidP="00B46D58">
            <w:pPr>
              <w:widowControl w:val="0"/>
              <w:ind w:left="-126" w:right="-108"/>
              <w:jc w:val="center"/>
              <w:rPr>
                <w:rFonts w:ascii="GHEA Grapalat" w:hAnsi="GHEA Grapalat"/>
                <w:sz w:val="14"/>
                <w:szCs w:val="16"/>
              </w:rPr>
            </w:pPr>
            <w:r w:rsidRPr="00591215">
              <w:rPr>
                <w:rFonts w:ascii="GHEA Grapalat" w:hAnsi="GHEA Grapalat"/>
                <w:sz w:val="14"/>
                <w:szCs w:val="16"/>
              </w:rPr>
              <w:t>общий объем</w:t>
            </w:r>
          </w:p>
        </w:tc>
        <w:tc>
          <w:tcPr>
            <w:tcW w:w="4022" w:type="dxa"/>
            <w:gridSpan w:val="3"/>
            <w:vAlign w:val="center"/>
          </w:tcPr>
          <w:p w:rsidR="00071D1C" w:rsidRPr="00591215" w:rsidRDefault="00071D1C" w:rsidP="00B46D58">
            <w:pPr>
              <w:widowControl w:val="0"/>
              <w:jc w:val="center"/>
              <w:rPr>
                <w:rFonts w:ascii="GHEA Grapalat" w:hAnsi="GHEA Grapalat"/>
                <w:sz w:val="14"/>
                <w:szCs w:val="16"/>
              </w:rPr>
            </w:pPr>
            <w:r w:rsidRPr="00591215">
              <w:rPr>
                <w:rFonts w:ascii="GHEA Grapalat" w:hAnsi="GHEA Grapalat"/>
                <w:sz w:val="14"/>
                <w:szCs w:val="16"/>
              </w:rPr>
              <w:t>поставки</w:t>
            </w:r>
          </w:p>
        </w:tc>
      </w:tr>
      <w:tr w:rsidR="00B138F3" w:rsidRPr="00B138F3" w:rsidTr="00FB33B6">
        <w:trPr>
          <w:trHeight w:val="445"/>
          <w:jc w:val="center"/>
        </w:trPr>
        <w:tc>
          <w:tcPr>
            <w:tcW w:w="846" w:type="dxa"/>
            <w:vMerge/>
            <w:vAlign w:val="center"/>
          </w:tcPr>
          <w:p w:rsidR="00071D1C" w:rsidRPr="00591215" w:rsidRDefault="00071D1C" w:rsidP="00B46D58">
            <w:pPr>
              <w:widowControl w:val="0"/>
              <w:jc w:val="center"/>
              <w:rPr>
                <w:rFonts w:ascii="GHEA Grapalat" w:hAnsi="GHEA Grapalat"/>
                <w:sz w:val="14"/>
                <w:szCs w:val="16"/>
              </w:rPr>
            </w:pPr>
          </w:p>
        </w:tc>
        <w:tc>
          <w:tcPr>
            <w:tcW w:w="1276" w:type="dxa"/>
            <w:vMerge/>
            <w:vAlign w:val="center"/>
          </w:tcPr>
          <w:p w:rsidR="00071D1C" w:rsidRPr="00591215" w:rsidRDefault="00071D1C" w:rsidP="00B46D58">
            <w:pPr>
              <w:widowControl w:val="0"/>
              <w:jc w:val="center"/>
              <w:rPr>
                <w:rFonts w:ascii="GHEA Grapalat" w:hAnsi="GHEA Grapalat"/>
                <w:sz w:val="14"/>
                <w:szCs w:val="16"/>
              </w:rPr>
            </w:pPr>
          </w:p>
        </w:tc>
        <w:tc>
          <w:tcPr>
            <w:tcW w:w="2693" w:type="dxa"/>
            <w:vMerge/>
            <w:vAlign w:val="center"/>
          </w:tcPr>
          <w:p w:rsidR="00071D1C" w:rsidRPr="00591215" w:rsidRDefault="00071D1C" w:rsidP="00B46D58">
            <w:pPr>
              <w:widowControl w:val="0"/>
              <w:jc w:val="center"/>
              <w:rPr>
                <w:rFonts w:ascii="GHEA Grapalat" w:hAnsi="GHEA Grapalat"/>
                <w:sz w:val="14"/>
                <w:szCs w:val="16"/>
              </w:rPr>
            </w:pPr>
          </w:p>
        </w:tc>
        <w:tc>
          <w:tcPr>
            <w:tcW w:w="850" w:type="dxa"/>
            <w:vMerge/>
            <w:vAlign w:val="center"/>
          </w:tcPr>
          <w:p w:rsidR="00071D1C" w:rsidRPr="00591215" w:rsidRDefault="00071D1C" w:rsidP="00B46D58">
            <w:pPr>
              <w:widowControl w:val="0"/>
              <w:jc w:val="center"/>
              <w:rPr>
                <w:rFonts w:ascii="GHEA Grapalat" w:hAnsi="GHEA Grapalat"/>
                <w:sz w:val="14"/>
                <w:szCs w:val="16"/>
              </w:rPr>
            </w:pPr>
          </w:p>
        </w:tc>
        <w:tc>
          <w:tcPr>
            <w:tcW w:w="3243" w:type="dxa"/>
            <w:vMerge/>
            <w:vAlign w:val="center"/>
          </w:tcPr>
          <w:p w:rsidR="00071D1C" w:rsidRPr="00591215" w:rsidRDefault="00071D1C" w:rsidP="00B46D58">
            <w:pPr>
              <w:widowControl w:val="0"/>
              <w:jc w:val="center"/>
              <w:rPr>
                <w:rFonts w:ascii="GHEA Grapalat" w:hAnsi="GHEA Grapalat"/>
                <w:sz w:val="14"/>
                <w:szCs w:val="16"/>
              </w:rPr>
            </w:pPr>
          </w:p>
        </w:tc>
        <w:tc>
          <w:tcPr>
            <w:tcW w:w="1577" w:type="dxa"/>
            <w:vMerge/>
            <w:vAlign w:val="center"/>
          </w:tcPr>
          <w:p w:rsidR="00071D1C" w:rsidRPr="00591215" w:rsidRDefault="00071D1C" w:rsidP="00B46D58">
            <w:pPr>
              <w:widowControl w:val="0"/>
              <w:jc w:val="center"/>
              <w:rPr>
                <w:rFonts w:ascii="GHEA Grapalat" w:hAnsi="GHEA Grapalat"/>
                <w:sz w:val="14"/>
                <w:szCs w:val="16"/>
              </w:rPr>
            </w:pPr>
          </w:p>
        </w:tc>
        <w:tc>
          <w:tcPr>
            <w:tcW w:w="709" w:type="dxa"/>
            <w:vMerge/>
            <w:vAlign w:val="center"/>
          </w:tcPr>
          <w:p w:rsidR="00071D1C" w:rsidRPr="00591215" w:rsidRDefault="00071D1C" w:rsidP="00B46D58">
            <w:pPr>
              <w:widowControl w:val="0"/>
              <w:jc w:val="center"/>
              <w:rPr>
                <w:rFonts w:ascii="GHEA Grapalat" w:hAnsi="GHEA Grapalat"/>
                <w:sz w:val="14"/>
                <w:szCs w:val="16"/>
              </w:rPr>
            </w:pPr>
          </w:p>
        </w:tc>
        <w:tc>
          <w:tcPr>
            <w:tcW w:w="425" w:type="dxa"/>
            <w:vMerge/>
            <w:vAlign w:val="center"/>
          </w:tcPr>
          <w:p w:rsidR="00071D1C" w:rsidRPr="00591215" w:rsidRDefault="00071D1C" w:rsidP="00B46D58">
            <w:pPr>
              <w:widowControl w:val="0"/>
              <w:jc w:val="center"/>
              <w:rPr>
                <w:rFonts w:ascii="GHEA Grapalat" w:hAnsi="GHEA Grapalat"/>
                <w:sz w:val="14"/>
                <w:szCs w:val="16"/>
              </w:rPr>
            </w:pPr>
          </w:p>
        </w:tc>
        <w:tc>
          <w:tcPr>
            <w:tcW w:w="709" w:type="dxa"/>
            <w:vMerge/>
            <w:vAlign w:val="center"/>
          </w:tcPr>
          <w:p w:rsidR="00071D1C" w:rsidRPr="00591215" w:rsidRDefault="00071D1C" w:rsidP="00B46D58">
            <w:pPr>
              <w:widowControl w:val="0"/>
              <w:jc w:val="center"/>
              <w:rPr>
                <w:rFonts w:ascii="GHEA Grapalat" w:hAnsi="GHEA Grapalat"/>
                <w:sz w:val="14"/>
                <w:szCs w:val="16"/>
              </w:rPr>
            </w:pPr>
          </w:p>
        </w:tc>
        <w:tc>
          <w:tcPr>
            <w:tcW w:w="1701" w:type="dxa"/>
            <w:vAlign w:val="center"/>
          </w:tcPr>
          <w:p w:rsidR="00071D1C" w:rsidRPr="00591215" w:rsidRDefault="00071D1C" w:rsidP="00B46D58">
            <w:pPr>
              <w:widowControl w:val="0"/>
              <w:ind w:left="-108" w:right="-108"/>
              <w:jc w:val="center"/>
              <w:rPr>
                <w:rFonts w:ascii="GHEA Grapalat" w:hAnsi="GHEA Grapalat"/>
                <w:sz w:val="14"/>
                <w:szCs w:val="16"/>
              </w:rPr>
            </w:pPr>
            <w:r w:rsidRPr="00591215">
              <w:rPr>
                <w:rFonts w:ascii="GHEA Grapalat" w:hAnsi="GHEA Grapalat"/>
                <w:sz w:val="14"/>
                <w:szCs w:val="16"/>
              </w:rPr>
              <w:t>адрес</w:t>
            </w:r>
          </w:p>
        </w:tc>
        <w:tc>
          <w:tcPr>
            <w:tcW w:w="850" w:type="dxa"/>
            <w:vAlign w:val="center"/>
          </w:tcPr>
          <w:p w:rsidR="00071D1C" w:rsidRPr="00591215" w:rsidRDefault="00071D1C" w:rsidP="00B46D58">
            <w:pPr>
              <w:widowControl w:val="0"/>
              <w:ind w:left="-46" w:right="-84"/>
              <w:jc w:val="center"/>
              <w:rPr>
                <w:rFonts w:ascii="GHEA Grapalat" w:hAnsi="GHEA Grapalat"/>
                <w:sz w:val="14"/>
                <w:szCs w:val="16"/>
              </w:rPr>
            </w:pPr>
            <w:r w:rsidRPr="00591215">
              <w:rPr>
                <w:rFonts w:ascii="GHEA Grapalat" w:hAnsi="GHEA Grapalat"/>
                <w:sz w:val="14"/>
                <w:szCs w:val="16"/>
              </w:rPr>
              <w:t>подлежащее поставке количество товара</w:t>
            </w:r>
          </w:p>
        </w:tc>
        <w:tc>
          <w:tcPr>
            <w:tcW w:w="1471" w:type="dxa"/>
            <w:vAlign w:val="center"/>
          </w:tcPr>
          <w:p w:rsidR="00700C81" w:rsidRPr="00591215" w:rsidRDefault="005646FC" w:rsidP="00B46D58">
            <w:pPr>
              <w:widowControl w:val="0"/>
              <w:ind w:left="-132" w:right="-129"/>
              <w:jc w:val="center"/>
              <w:rPr>
                <w:rFonts w:ascii="GHEA Grapalat" w:hAnsi="GHEA Grapalat"/>
                <w:sz w:val="14"/>
                <w:szCs w:val="16"/>
                <w:lang w:val="en-US"/>
              </w:rPr>
            </w:pPr>
            <w:r w:rsidRPr="00591215">
              <w:rPr>
                <w:rFonts w:ascii="GHEA Grapalat" w:hAnsi="GHEA Grapalat"/>
                <w:sz w:val="14"/>
                <w:szCs w:val="16"/>
              </w:rPr>
              <w:t>с</w:t>
            </w:r>
            <w:r w:rsidR="00700C81" w:rsidRPr="00591215">
              <w:rPr>
                <w:rFonts w:ascii="GHEA Grapalat" w:hAnsi="GHEA Grapalat"/>
                <w:sz w:val="14"/>
                <w:szCs w:val="16"/>
              </w:rPr>
              <w:t>рок</w:t>
            </w:r>
            <w:r w:rsidR="005A57B8" w:rsidRPr="00591215">
              <w:rPr>
                <w:rStyle w:val="af6"/>
                <w:rFonts w:ascii="GHEA Grapalat" w:hAnsi="GHEA Grapalat"/>
                <w:sz w:val="14"/>
                <w:szCs w:val="16"/>
              </w:rPr>
              <w:footnoteReference w:customMarkFollows="1" w:id="27"/>
              <w:t>***</w:t>
            </w:r>
          </w:p>
        </w:tc>
      </w:tr>
      <w:tr w:rsidR="00C935DC" w:rsidRPr="00B138F3" w:rsidTr="00FB33B6">
        <w:trPr>
          <w:trHeight w:val="246"/>
          <w:jc w:val="center"/>
        </w:trPr>
        <w:tc>
          <w:tcPr>
            <w:tcW w:w="846" w:type="dxa"/>
            <w:vAlign w:val="bottom"/>
          </w:tcPr>
          <w:p w:rsidR="00C935DC" w:rsidRDefault="00C935DC" w:rsidP="00C935DC">
            <w:pPr>
              <w:jc w:val="center"/>
              <w:rPr>
                <w:rFonts w:ascii="GHEA Grapalat" w:hAnsi="GHEA Grapalat"/>
                <w:b/>
                <w:bCs/>
                <w:i/>
                <w:iCs/>
                <w:color w:val="000000"/>
                <w:sz w:val="22"/>
                <w:szCs w:val="22"/>
              </w:rPr>
            </w:pPr>
            <w:r>
              <w:rPr>
                <w:rFonts w:ascii="GHEA Grapalat" w:hAnsi="GHEA Grapalat"/>
                <w:b/>
                <w:bCs/>
                <w:i/>
                <w:iCs/>
                <w:color w:val="000000"/>
                <w:sz w:val="22"/>
                <w:szCs w:val="22"/>
              </w:rPr>
              <w:t>1</w:t>
            </w:r>
          </w:p>
        </w:tc>
        <w:tc>
          <w:tcPr>
            <w:tcW w:w="1276" w:type="dxa"/>
            <w:vAlign w:val="center"/>
          </w:tcPr>
          <w:p w:rsidR="00C935DC" w:rsidRPr="001A586A" w:rsidRDefault="00C935DC" w:rsidP="00C935DC">
            <w:pPr>
              <w:rPr>
                <w:rFonts w:ascii="Sylfaen" w:hAnsi="Sylfaen"/>
                <w:i/>
                <w:sz w:val="22"/>
                <w:szCs w:val="22"/>
              </w:rPr>
            </w:pPr>
            <w:r w:rsidRPr="0012433B">
              <w:rPr>
                <w:rFonts w:ascii="Sylfaen" w:hAnsi="Sylfaen"/>
                <w:i/>
                <w:sz w:val="22"/>
                <w:szCs w:val="22"/>
              </w:rPr>
              <w:t>33631310</w:t>
            </w:r>
          </w:p>
        </w:tc>
        <w:tc>
          <w:tcPr>
            <w:tcW w:w="2693" w:type="dxa"/>
            <w:vAlign w:val="center"/>
          </w:tcPr>
          <w:p w:rsidR="00C935DC" w:rsidRPr="00151BC6" w:rsidRDefault="00C935DC" w:rsidP="00C935DC">
            <w:pPr>
              <w:pStyle w:val="23"/>
              <w:widowControl w:val="0"/>
              <w:spacing w:after="120" w:line="240" w:lineRule="auto"/>
              <w:ind w:firstLine="0"/>
              <w:rPr>
                <w:rFonts w:ascii="GHEA Grapalat" w:hAnsi="GHEA Grapalat"/>
                <w:sz w:val="28"/>
                <w:szCs w:val="24"/>
              </w:rPr>
            </w:pPr>
            <w:r>
              <w:rPr>
                <w:rFonts w:ascii="GHEA Grapalat" w:hAnsi="GHEA Grapalat"/>
                <w:sz w:val="28"/>
                <w:szCs w:val="24"/>
              </w:rPr>
              <w:t>Диклофенак 50мг</w:t>
            </w:r>
          </w:p>
        </w:tc>
        <w:tc>
          <w:tcPr>
            <w:tcW w:w="850" w:type="dxa"/>
          </w:tcPr>
          <w:p w:rsidR="00C935DC" w:rsidRPr="00061571" w:rsidRDefault="00C935DC" w:rsidP="00C935DC">
            <w:pPr>
              <w:widowControl w:val="0"/>
              <w:jc w:val="center"/>
              <w:rPr>
                <w:rFonts w:ascii="GHEA Grapalat" w:hAnsi="GHEA Grapalat"/>
                <w:sz w:val="16"/>
                <w:szCs w:val="16"/>
              </w:rPr>
            </w:pPr>
          </w:p>
        </w:tc>
        <w:tc>
          <w:tcPr>
            <w:tcW w:w="3243" w:type="dxa"/>
            <w:vAlign w:val="center"/>
          </w:tcPr>
          <w:p w:rsidR="00C935DC" w:rsidRPr="00151BC6" w:rsidRDefault="00C935DC" w:rsidP="00C935DC">
            <w:pPr>
              <w:pStyle w:val="23"/>
              <w:widowControl w:val="0"/>
              <w:spacing w:after="120" w:line="240" w:lineRule="auto"/>
              <w:ind w:firstLine="0"/>
              <w:rPr>
                <w:rFonts w:ascii="GHEA Grapalat" w:hAnsi="GHEA Grapalat"/>
                <w:sz w:val="28"/>
                <w:szCs w:val="24"/>
              </w:rPr>
            </w:pPr>
            <w:r>
              <w:rPr>
                <w:rFonts w:ascii="GHEA Grapalat" w:hAnsi="GHEA Grapalat"/>
                <w:sz w:val="28"/>
                <w:szCs w:val="24"/>
              </w:rPr>
              <w:t>Диклофенак 50мг</w:t>
            </w:r>
          </w:p>
        </w:tc>
        <w:tc>
          <w:tcPr>
            <w:tcW w:w="1577" w:type="dxa"/>
          </w:tcPr>
          <w:p w:rsidR="00C935DC" w:rsidRPr="00061571" w:rsidRDefault="00C935DC" w:rsidP="00C935DC">
            <w:pPr>
              <w:widowControl w:val="0"/>
              <w:jc w:val="center"/>
              <w:rPr>
                <w:rFonts w:ascii="GHEA Grapalat" w:hAnsi="GHEA Grapalat"/>
                <w:sz w:val="16"/>
                <w:szCs w:val="16"/>
              </w:rPr>
            </w:pPr>
            <w:r>
              <w:rPr>
                <w:rFonts w:ascii="GHEA Grapalat" w:hAnsi="GHEA Grapalat"/>
                <w:sz w:val="16"/>
                <w:szCs w:val="16"/>
              </w:rPr>
              <w:t>штук</w:t>
            </w:r>
          </w:p>
        </w:tc>
        <w:tc>
          <w:tcPr>
            <w:tcW w:w="709" w:type="dxa"/>
          </w:tcPr>
          <w:p w:rsidR="00C935DC" w:rsidRPr="00B138F3" w:rsidRDefault="00C935DC" w:rsidP="00C935DC">
            <w:pPr>
              <w:widowControl w:val="0"/>
              <w:jc w:val="center"/>
              <w:rPr>
                <w:rFonts w:ascii="GHEA Grapalat" w:hAnsi="GHEA Grapalat"/>
                <w:sz w:val="16"/>
                <w:szCs w:val="16"/>
              </w:rPr>
            </w:pPr>
          </w:p>
        </w:tc>
        <w:tc>
          <w:tcPr>
            <w:tcW w:w="425" w:type="dxa"/>
          </w:tcPr>
          <w:p w:rsidR="00C935DC" w:rsidRPr="00B138F3" w:rsidRDefault="00C935DC" w:rsidP="00C935DC">
            <w:pPr>
              <w:widowControl w:val="0"/>
              <w:jc w:val="center"/>
              <w:rPr>
                <w:rFonts w:ascii="GHEA Grapalat" w:hAnsi="GHEA Grapalat"/>
                <w:sz w:val="16"/>
                <w:szCs w:val="16"/>
              </w:rPr>
            </w:pPr>
          </w:p>
        </w:tc>
        <w:tc>
          <w:tcPr>
            <w:tcW w:w="709" w:type="dxa"/>
            <w:vAlign w:val="bottom"/>
          </w:tcPr>
          <w:p w:rsidR="00C935DC" w:rsidRPr="0012433B" w:rsidRDefault="00C935DC" w:rsidP="00C935DC">
            <w:pPr>
              <w:jc w:val="center"/>
              <w:rPr>
                <w:rFonts w:ascii="Sylfaen" w:hAnsi="Sylfaen"/>
                <w:sz w:val="22"/>
                <w:szCs w:val="22"/>
              </w:rPr>
            </w:pPr>
            <w:r>
              <w:rPr>
                <w:rFonts w:ascii="Sylfaen" w:hAnsi="Sylfaen"/>
                <w:sz w:val="22"/>
                <w:szCs w:val="22"/>
              </w:rPr>
              <w:t>300</w:t>
            </w:r>
          </w:p>
        </w:tc>
        <w:tc>
          <w:tcPr>
            <w:tcW w:w="1701" w:type="dxa"/>
            <w:vMerge w:val="restart"/>
          </w:tcPr>
          <w:p w:rsidR="00C935DC" w:rsidRPr="008F1B31" w:rsidRDefault="00C935DC" w:rsidP="00C935DC">
            <w:pPr>
              <w:widowControl w:val="0"/>
              <w:jc w:val="center"/>
              <w:rPr>
                <w:rFonts w:ascii="GHEA Grapalat" w:hAnsi="GHEA Grapalat"/>
                <w:sz w:val="16"/>
                <w:szCs w:val="16"/>
              </w:rPr>
            </w:pPr>
            <w:r>
              <w:rPr>
                <w:rFonts w:ascii="GHEA Grapalat" w:hAnsi="GHEA Grapalat"/>
                <w:sz w:val="16"/>
                <w:szCs w:val="16"/>
                <w:lang w:val="en-US"/>
              </w:rPr>
              <w:t>c</w:t>
            </w:r>
            <w:r w:rsidRPr="008F1B31">
              <w:rPr>
                <w:rFonts w:ascii="GHEA Grapalat" w:hAnsi="GHEA Grapalat"/>
                <w:sz w:val="16"/>
                <w:szCs w:val="16"/>
              </w:rPr>
              <w:t xml:space="preserve">. </w:t>
            </w:r>
            <w:r>
              <w:rPr>
                <w:rFonts w:ascii="GHEA Grapalat" w:hAnsi="GHEA Grapalat"/>
                <w:sz w:val="16"/>
                <w:szCs w:val="16"/>
              </w:rPr>
              <w:t>Овташат Баграмян 57</w:t>
            </w:r>
            <w:r w:rsidRPr="008F1B31">
              <w:rPr>
                <w:rFonts w:ascii="GHEA Grapalat" w:hAnsi="GHEA Grapalat"/>
                <w:sz w:val="16"/>
                <w:szCs w:val="16"/>
              </w:rPr>
              <w:t xml:space="preserve"> </w:t>
            </w:r>
          </w:p>
        </w:tc>
        <w:tc>
          <w:tcPr>
            <w:tcW w:w="850" w:type="dxa"/>
            <w:vAlign w:val="bottom"/>
          </w:tcPr>
          <w:p w:rsidR="00C935DC" w:rsidRPr="0012433B" w:rsidRDefault="00C935DC" w:rsidP="00C935DC">
            <w:pPr>
              <w:jc w:val="center"/>
              <w:rPr>
                <w:rFonts w:ascii="Sylfaen" w:hAnsi="Sylfaen"/>
                <w:sz w:val="22"/>
                <w:szCs w:val="22"/>
              </w:rPr>
            </w:pPr>
            <w:r>
              <w:rPr>
                <w:rFonts w:ascii="Sylfaen" w:hAnsi="Sylfaen"/>
                <w:sz w:val="22"/>
                <w:szCs w:val="22"/>
              </w:rPr>
              <w:t>300</w:t>
            </w:r>
          </w:p>
        </w:tc>
        <w:tc>
          <w:tcPr>
            <w:tcW w:w="1471" w:type="dxa"/>
            <w:vMerge w:val="restart"/>
          </w:tcPr>
          <w:p w:rsidR="00C935DC" w:rsidRPr="00ED411C" w:rsidRDefault="00C935DC" w:rsidP="00C935DC">
            <w:pPr>
              <w:pStyle w:val="HTML"/>
              <w:shd w:val="clear" w:color="auto" w:fill="F8F9FA"/>
              <w:rPr>
                <w:rFonts w:ascii="Sylfaen" w:hAnsi="Sylfaen"/>
                <w:i/>
                <w:color w:val="222222"/>
                <w:sz w:val="18"/>
                <w:szCs w:val="18"/>
              </w:rPr>
            </w:pPr>
            <w:r w:rsidRPr="00ED411C">
              <w:rPr>
                <w:rFonts w:ascii="Sylfaen" w:hAnsi="Sylfaen"/>
                <w:i/>
                <w:color w:val="222222"/>
                <w:sz w:val="18"/>
                <w:szCs w:val="18"/>
              </w:rPr>
              <w:t xml:space="preserve">2020 </w:t>
            </w:r>
            <w:r>
              <w:rPr>
                <w:rFonts w:ascii="Sylfaen" w:hAnsi="Sylfaen"/>
                <w:i/>
                <w:color w:val="222222"/>
                <w:sz w:val="18"/>
                <w:szCs w:val="18"/>
              </w:rPr>
              <w:t xml:space="preserve">г </w:t>
            </w:r>
            <w:r w:rsidRPr="00ED411C">
              <w:rPr>
                <w:rFonts w:ascii="Sylfaen" w:hAnsi="Sylfaen"/>
                <w:i/>
                <w:color w:val="222222"/>
                <w:sz w:val="18"/>
                <w:szCs w:val="18"/>
              </w:rPr>
              <w:t>Поставщик обязан обеспечить резидента лекарством в течение 4 часов</w:t>
            </w:r>
          </w:p>
          <w:p w:rsidR="00C935DC" w:rsidRPr="00B138F3" w:rsidRDefault="00C935DC" w:rsidP="00C935DC">
            <w:pPr>
              <w:widowControl w:val="0"/>
              <w:jc w:val="center"/>
              <w:rPr>
                <w:rFonts w:ascii="GHEA Grapalat" w:hAnsi="GHEA Grapalat"/>
                <w:sz w:val="16"/>
                <w:szCs w:val="16"/>
              </w:rPr>
            </w:pPr>
          </w:p>
        </w:tc>
      </w:tr>
      <w:tr w:rsidR="00C935DC" w:rsidRPr="00B138F3" w:rsidTr="00FB33B6">
        <w:trPr>
          <w:trHeight w:val="246"/>
          <w:jc w:val="center"/>
        </w:trPr>
        <w:tc>
          <w:tcPr>
            <w:tcW w:w="846" w:type="dxa"/>
            <w:vAlign w:val="bottom"/>
          </w:tcPr>
          <w:p w:rsidR="00C935DC" w:rsidRDefault="00C935DC" w:rsidP="00C935DC">
            <w:pPr>
              <w:jc w:val="center"/>
              <w:rPr>
                <w:rFonts w:ascii="GHEA Grapalat" w:hAnsi="GHEA Grapalat"/>
                <w:b/>
                <w:bCs/>
                <w:i/>
                <w:iCs/>
                <w:color w:val="000000"/>
                <w:sz w:val="22"/>
                <w:szCs w:val="22"/>
              </w:rPr>
            </w:pPr>
            <w:r>
              <w:rPr>
                <w:rFonts w:ascii="GHEA Grapalat" w:hAnsi="GHEA Grapalat"/>
                <w:b/>
                <w:bCs/>
                <w:i/>
                <w:iCs/>
                <w:color w:val="000000"/>
                <w:sz w:val="22"/>
                <w:szCs w:val="22"/>
              </w:rPr>
              <w:t>2</w:t>
            </w:r>
          </w:p>
        </w:tc>
        <w:tc>
          <w:tcPr>
            <w:tcW w:w="1276" w:type="dxa"/>
            <w:vAlign w:val="bottom"/>
          </w:tcPr>
          <w:p w:rsidR="00C935DC" w:rsidRPr="001A586A" w:rsidRDefault="00C935DC" w:rsidP="00C935DC">
            <w:pPr>
              <w:rPr>
                <w:rFonts w:ascii="Sylfaen" w:hAnsi="Sylfaen"/>
                <w:i/>
                <w:sz w:val="22"/>
                <w:szCs w:val="22"/>
              </w:rPr>
            </w:pPr>
            <w:r w:rsidRPr="0012433B">
              <w:rPr>
                <w:rFonts w:ascii="Sylfaen" w:hAnsi="Sylfaen"/>
                <w:i/>
                <w:sz w:val="22"/>
                <w:szCs w:val="22"/>
              </w:rPr>
              <w:t>33621760</w:t>
            </w:r>
          </w:p>
        </w:tc>
        <w:tc>
          <w:tcPr>
            <w:tcW w:w="2693" w:type="dxa"/>
            <w:vAlign w:val="center"/>
          </w:tcPr>
          <w:p w:rsidR="00C935DC" w:rsidRPr="0022499A" w:rsidRDefault="00C935DC" w:rsidP="00C935DC">
            <w:pPr>
              <w:pStyle w:val="23"/>
              <w:widowControl w:val="0"/>
              <w:spacing w:after="120" w:line="240" w:lineRule="auto"/>
              <w:ind w:firstLine="0"/>
              <w:rPr>
                <w:rFonts w:ascii="GHEA Grapalat" w:hAnsi="GHEA Grapalat"/>
                <w:sz w:val="22"/>
                <w:szCs w:val="24"/>
              </w:rPr>
            </w:pPr>
            <w:r>
              <w:rPr>
                <w:rFonts w:ascii="GHEA Grapalat" w:hAnsi="GHEA Grapalat"/>
                <w:sz w:val="22"/>
                <w:szCs w:val="24"/>
              </w:rPr>
              <w:t>Эналаприл 20мг</w:t>
            </w:r>
          </w:p>
        </w:tc>
        <w:tc>
          <w:tcPr>
            <w:tcW w:w="850" w:type="dxa"/>
          </w:tcPr>
          <w:p w:rsidR="00C935DC" w:rsidRPr="00061571" w:rsidRDefault="00C935DC" w:rsidP="00C935DC">
            <w:pPr>
              <w:widowControl w:val="0"/>
              <w:jc w:val="center"/>
              <w:rPr>
                <w:rFonts w:ascii="GHEA Grapalat" w:hAnsi="GHEA Grapalat"/>
                <w:sz w:val="16"/>
                <w:szCs w:val="16"/>
              </w:rPr>
            </w:pPr>
          </w:p>
        </w:tc>
        <w:tc>
          <w:tcPr>
            <w:tcW w:w="3243" w:type="dxa"/>
            <w:vAlign w:val="center"/>
          </w:tcPr>
          <w:p w:rsidR="00C935DC" w:rsidRPr="0022499A" w:rsidRDefault="00C935DC" w:rsidP="00C935DC">
            <w:pPr>
              <w:pStyle w:val="23"/>
              <w:widowControl w:val="0"/>
              <w:spacing w:after="120" w:line="240" w:lineRule="auto"/>
              <w:ind w:firstLine="0"/>
              <w:rPr>
                <w:rFonts w:ascii="GHEA Grapalat" w:hAnsi="GHEA Grapalat"/>
                <w:sz w:val="22"/>
                <w:szCs w:val="24"/>
              </w:rPr>
            </w:pPr>
            <w:r>
              <w:rPr>
                <w:rFonts w:ascii="GHEA Grapalat" w:hAnsi="GHEA Grapalat"/>
                <w:sz w:val="22"/>
                <w:szCs w:val="24"/>
              </w:rPr>
              <w:t>Эналаприл 20мг</w:t>
            </w:r>
          </w:p>
        </w:tc>
        <w:tc>
          <w:tcPr>
            <w:tcW w:w="1577" w:type="dxa"/>
          </w:tcPr>
          <w:p w:rsidR="00C935DC" w:rsidRDefault="00C935DC" w:rsidP="00C935DC">
            <w:pPr>
              <w:jc w:val="center"/>
            </w:pPr>
            <w:r w:rsidRPr="005A5798">
              <w:rPr>
                <w:rFonts w:ascii="GHEA Grapalat" w:hAnsi="GHEA Grapalat"/>
                <w:sz w:val="16"/>
                <w:szCs w:val="16"/>
              </w:rPr>
              <w:t>штук</w:t>
            </w:r>
          </w:p>
        </w:tc>
        <w:tc>
          <w:tcPr>
            <w:tcW w:w="709" w:type="dxa"/>
          </w:tcPr>
          <w:p w:rsidR="00C935DC" w:rsidRPr="00B138F3" w:rsidRDefault="00C935DC" w:rsidP="00C935DC">
            <w:pPr>
              <w:widowControl w:val="0"/>
              <w:jc w:val="center"/>
              <w:rPr>
                <w:rFonts w:ascii="GHEA Grapalat" w:hAnsi="GHEA Grapalat"/>
                <w:sz w:val="16"/>
                <w:szCs w:val="16"/>
              </w:rPr>
            </w:pPr>
          </w:p>
        </w:tc>
        <w:tc>
          <w:tcPr>
            <w:tcW w:w="425" w:type="dxa"/>
          </w:tcPr>
          <w:p w:rsidR="00C935DC" w:rsidRPr="00B138F3" w:rsidRDefault="00C935DC" w:rsidP="00C935DC">
            <w:pPr>
              <w:widowControl w:val="0"/>
              <w:jc w:val="center"/>
              <w:rPr>
                <w:rFonts w:ascii="GHEA Grapalat" w:hAnsi="GHEA Grapalat"/>
                <w:sz w:val="16"/>
                <w:szCs w:val="16"/>
              </w:rPr>
            </w:pPr>
          </w:p>
        </w:tc>
        <w:tc>
          <w:tcPr>
            <w:tcW w:w="709" w:type="dxa"/>
            <w:vAlign w:val="center"/>
          </w:tcPr>
          <w:p w:rsidR="00C935DC" w:rsidRDefault="00C935DC" w:rsidP="00C935DC">
            <w:pPr>
              <w:jc w:val="center"/>
              <w:rPr>
                <w:rFonts w:ascii="Calibri" w:hAnsi="Calibri"/>
                <w:sz w:val="22"/>
                <w:szCs w:val="22"/>
              </w:rPr>
            </w:pPr>
            <w:r>
              <w:rPr>
                <w:rFonts w:ascii="Calibri" w:hAnsi="Calibri"/>
                <w:sz w:val="22"/>
                <w:szCs w:val="22"/>
              </w:rPr>
              <w:t>2500</w:t>
            </w:r>
          </w:p>
        </w:tc>
        <w:tc>
          <w:tcPr>
            <w:tcW w:w="1701" w:type="dxa"/>
            <w:vMerge/>
          </w:tcPr>
          <w:p w:rsidR="00C935DC" w:rsidRPr="00B138F3" w:rsidRDefault="00C935DC" w:rsidP="00C935DC">
            <w:pPr>
              <w:widowControl w:val="0"/>
              <w:jc w:val="center"/>
              <w:rPr>
                <w:rFonts w:ascii="GHEA Grapalat" w:hAnsi="GHEA Grapalat"/>
                <w:sz w:val="16"/>
                <w:szCs w:val="16"/>
              </w:rPr>
            </w:pPr>
          </w:p>
        </w:tc>
        <w:tc>
          <w:tcPr>
            <w:tcW w:w="850" w:type="dxa"/>
            <w:vAlign w:val="center"/>
          </w:tcPr>
          <w:p w:rsidR="00C935DC" w:rsidRDefault="00C935DC" w:rsidP="00C935DC">
            <w:pPr>
              <w:jc w:val="center"/>
              <w:rPr>
                <w:rFonts w:ascii="Calibri" w:hAnsi="Calibri"/>
                <w:sz w:val="22"/>
                <w:szCs w:val="22"/>
              </w:rPr>
            </w:pPr>
            <w:r>
              <w:rPr>
                <w:rFonts w:ascii="Calibri" w:hAnsi="Calibri"/>
                <w:sz w:val="22"/>
                <w:szCs w:val="22"/>
              </w:rPr>
              <w:t>2500</w:t>
            </w:r>
          </w:p>
        </w:tc>
        <w:tc>
          <w:tcPr>
            <w:tcW w:w="1471" w:type="dxa"/>
            <w:vMerge/>
          </w:tcPr>
          <w:p w:rsidR="00C935DC" w:rsidRPr="00B138F3" w:rsidRDefault="00C935DC" w:rsidP="00C935DC">
            <w:pPr>
              <w:widowControl w:val="0"/>
              <w:jc w:val="center"/>
              <w:rPr>
                <w:rFonts w:ascii="GHEA Grapalat" w:hAnsi="GHEA Grapalat"/>
                <w:sz w:val="16"/>
                <w:szCs w:val="16"/>
              </w:rPr>
            </w:pPr>
          </w:p>
        </w:tc>
      </w:tr>
      <w:tr w:rsidR="00C935DC" w:rsidRPr="00B138F3" w:rsidTr="00FB33B6">
        <w:trPr>
          <w:trHeight w:val="246"/>
          <w:jc w:val="center"/>
        </w:trPr>
        <w:tc>
          <w:tcPr>
            <w:tcW w:w="846" w:type="dxa"/>
            <w:vAlign w:val="bottom"/>
          </w:tcPr>
          <w:p w:rsidR="00C935DC" w:rsidRDefault="00C935DC" w:rsidP="00C935DC">
            <w:pPr>
              <w:jc w:val="center"/>
              <w:rPr>
                <w:rFonts w:ascii="GHEA Grapalat" w:hAnsi="GHEA Grapalat"/>
                <w:b/>
                <w:bCs/>
                <w:i/>
                <w:iCs/>
                <w:color w:val="000000"/>
                <w:sz w:val="22"/>
                <w:szCs w:val="22"/>
              </w:rPr>
            </w:pPr>
            <w:r>
              <w:rPr>
                <w:rFonts w:ascii="GHEA Grapalat" w:hAnsi="GHEA Grapalat"/>
                <w:b/>
                <w:bCs/>
                <w:i/>
                <w:iCs/>
                <w:color w:val="000000"/>
                <w:sz w:val="22"/>
                <w:szCs w:val="22"/>
              </w:rPr>
              <w:t>3</w:t>
            </w:r>
          </w:p>
        </w:tc>
        <w:tc>
          <w:tcPr>
            <w:tcW w:w="1276" w:type="dxa"/>
          </w:tcPr>
          <w:p w:rsidR="00C935DC" w:rsidRPr="001A586A" w:rsidRDefault="00C935DC" w:rsidP="00C935DC">
            <w:pPr>
              <w:rPr>
                <w:rFonts w:ascii="Sylfaen" w:hAnsi="Sylfaen"/>
                <w:i/>
                <w:sz w:val="22"/>
                <w:szCs w:val="22"/>
              </w:rPr>
            </w:pPr>
            <w:r w:rsidRPr="0012433B">
              <w:rPr>
                <w:rFonts w:ascii="Sylfaen" w:hAnsi="Sylfaen"/>
                <w:i/>
                <w:sz w:val="22"/>
                <w:szCs w:val="22"/>
              </w:rPr>
              <w:t>33621720</w:t>
            </w:r>
          </w:p>
        </w:tc>
        <w:tc>
          <w:tcPr>
            <w:tcW w:w="2693" w:type="dxa"/>
            <w:vAlign w:val="center"/>
          </w:tcPr>
          <w:p w:rsidR="00C935DC" w:rsidRPr="0022499A" w:rsidRDefault="00C935DC" w:rsidP="00C935DC">
            <w:pPr>
              <w:pStyle w:val="23"/>
              <w:widowControl w:val="0"/>
              <w:spacing w:after="120" w:line="240" w:lineRule="auto"/>
              <w:ind w:firstLine="0"/>
              <w:rPr>
                <w:rFonts w:ascii="GHEA Grapalat" w:hAnsi="GHEA Grapalat"/>
                <w:sz w:val="22"/>
                <w:szCs w:val="24"/>
              </w:rPr>
            </w:pPr>
            <w:r>
              <w:rPr>
                <w:rFonts w:ascii="GHEA Grapalat" w:hAnsi="GHEA Grapalat"/>
                <w:sz w:val="22"/>
                <w:szCs w:val="24"/>
              </w:rPr>
              <w:t>Бисопролол 5мг</w:t>
            </w:r>
          </w:p>
        </w:tc>
        <w:tc>
          <w:tcPr>
            <w:tcW w:w="850" w:type="dxa"/>
          </w:tcPr>
          <w:p w:rsidR="00C935DC" w:rsidRPr="00061571" w:rsidRDefault="00C935DC" w:rsidP="00C935DC">
            <w:pPr>
              <w:widowControl w:val="0"/>
              <w:jc w:val="center"/>
              <w:rPr>
                <w:rFonts w:ascii="GHEA Grapalat" w:hAnsi="GHEA Grapalat"/>
                <w:sz w:val="16"/>
                <w:szCs w:val="16"/>
              </w:rPr>
            </w:pPr>
          </w:p>
        </w:tc>
        <w:tc>
          <w:tcPr>
            <w:tcW w:w="3243" w:type="dxa"/>
            <w:vAlign w:val="center"/>
          </w:tcPr>
          <w:p w:rsidR="00C935DC" w:rsidRPr="0022499A" w:rsidRDefault="00C935DC" w:rsidP="00C935DC">
            <w:pPr>
              <w:pStyle w:val="23"/>
              <w:widowControl w:val="0"/>
              <w:spacing w:after="120" w:line="240" w:lineRule="auto"/>
              <w:ind w:firstLine="0"/>
              <w:rPr>
                <w:rFonts w:ascii="GHEA Grapalat" w:hAnsi="GHEA Grapalat"/>
                <w:sz w:val="22"/>
                <w:szCs w:val="24"/>
              </w:rPr>
            </w:pPr>
            <w:r>
              <w:rPr>
                <w:rFonts w:ascii="GHEA Grapalat" w:hAnsi="GHEA Grapalat"/>
                <w:sz w:val="22"/>
                <w:szCs w:val="24"/>
              </w:rPr>
              <w:t>Бисопролол 5мг</w:t>
            </w:r>
          </w:p>
        </w:tc>
        <w:tc>
          <w:tcPr>
            <w:tcW w:w="1577" w:type="dxa"/>
          </w:tcPr>
          <w:p w:rsidR="00C935DC" w:rsidRDefault="00C935DC" w:rsidP="00C935DC">
            <w:pPr>
              <w:jc w:val="center"/>
            </w:pPr>
            <w:r w:rsidRPr="005A5798">
              <w:rPr>
                <w:rFonts w:ascii="GHEA Grapalat" w:hAnsi="GHEA Grapalat"/>
                <w:sz w:val="16"/>
                <w:szCs w:val="16"/>
              </w:rPr>
              <w:t>штук</w:t>
            </w:r>
          </w:p>
        </w:tc>
        <w:tc>
          <w:tcPr>
            <w:tcW w:w="709" w:type="dxa"/>
          </w:tcPr>
          <w:p w:rsidR="00C935DC" w:rsidRPr="00B138F3" w:rsidRDefault="00C935DC" w:rsidP="00C935DC">
            <w:pPr>
              <w:widowControl w:val="0"/>
              <w:jc w:val="center"/>
              <w:rPr>
                <w:rFonts w:ascii="GHEA Grapalat" w:hAnsi="GHEA Grapalat"/>
                <w:sz w:val="16"/>
                <w:szCs w:val="16"/>
              </w:rPr>
            </w:pPr>
          </w:p>
        </w:tc>
        <w:tc>
          <w:tcPr>
            <w:tcW w:w="425" w:type="dxa"/>
          </w:tcPr>
          <w:p w:rsidR="00C935DC" w:rsidRPr="00B138F3" w:rsidRDefault="00C935DC" w:rsidP="00C935DC">
            <w:pPr>
              <w:widowControl w:val="0"/>
              <w:jc w:val="center"/>
              <w:rPr>
                <w:rFonts w:ascii="GHEA Grapalat" w:hAnsi="GHEA Grapalat"/>
                <w:sz w:val="16"/>
                <w:szCs w:val="16"/>
              </w:rPr>
            </w:pPr>
          </w:p>
        </w:tc>
        <w:tc>
          <w:tcPr>
            <w:tcW w:w="709" w:type="dxa"/>
            <w:vAlign w:val="bottom"/>
          </w:tcPr>
          <w:p w:rsidR="00C935DC" w:rsidRDefault="00C935DC" w:rsidP="00C935DC">
            <w:pPr>
              <w:jc w:val="center"/>
              <w:rPr>
                <w:rFonts w:ascii="Calibri" w:hAnsi="Calibri"/>
                <w:sz w:val="22"/>
                <w:szCs w:val="22"/>
              </w:rPr>
            </w:pPr>
            <w:r>
              <w:rPr>
                <w:rFonts w:ascii="Calibri" w:hAnsi="Calibri"/>
                <w:sz w:val="22"/>
                <w:szCs w:val="22"/>
              </w:rPr>
              <w:t>1500</w:t>
            </w:r>
          </w:p>
        </w:tc>
        <w:tc>
          <w:tcPr>
            <w:tcW w:w="1701" w:type="dxa"/>
            <w:vMerge/>
          </w:tcPr>
          <w:p w:rsidR="00C935DC" w:rsidRPr="00B138F3" w:rsidRDefault="00C935DC" w:rsidP="00C935DC">
            <w:pPr>
              <w:widowControl w:val="0"/>
              <w:jc w:val="center"/>
              <w:rPr>
                <w:rFonts w:ascii="GHEA Grapalat" w:hAnsi="GHEA Grapalat"/>
                <w:sz w:val="16"/>
                <w:szCs w:val="16"/>
              </w:rPr>
            </w:pPr>
          </w:p>
        </w:tc>
        <w:tc>
          <w:tcPr>
            <w:tcW w:w="850" w:type="dxa"/>
            <w:vAlign w:val="bottom"/>
          </w:tcPr>
          <w:p w:rsidR="00C935DC" w:rsidRDefault="00C935DC" w:rsidP="00C935DC">
            <w:pPr>
              <w:jc w:val="center"/>
              <w:rPr>
                <w:rFonts w:ascii="Calibri" w:hAnsi="Calibri"/>
                <w:sz w:val="22"/>
                <w:szCs w:val="22"/>
              </w:rPr>
            </w:pPr>
            <w:r>
              <w:rPr>
                <w:rFonts w:ascii="Calibri" w:hAnsi="Calibri"/>
                <w:sz w:val="22"/>
                <w:szCs w:val="22"/>
              </w:rPr>
              <w:t>1500</w:t>
            </w:r>
          </w:p>
        </w:tc>
        <w:tc>
          <w:tcPr>
            <w:tcW w:w="1471" w:type="dxa"/>
            <w:vMerge/>
          </w:tcPr>
          <w:p w:rsidR="00C935DC" w:rsidRPr="00B138F3" w:rsidRDefault="00C935DC" w:rsidP="00C935DC">
            <w:pPr>
              <w:widowControl w:val="0"/>
              <w:jc w:val="center"/>
              <w:rPr>
                <w:rFonts w:ascii="GHEA Grapalat" w:hAnsi="GHEA Grapalat"/>
                <w:sz w:val="16"/>
                <w:szCs w:val="16"/>
              </w:rPr>
            </w:pPr>
          </w:p>
        </w:tc>
      </w:tr>
      <w:tr w:rsidR="00C935DC" w:rsidRPr="00B138F3" w:rsidTr="00FB33B6">
        <w:trPr>
          <w:trHeight w:val="246"/>
          <w:jc w:val="center"/>
        </w:trPr>
        <w:tc>
          <w:tcPr>
            <w:tcW w:w="846" w:type="dxa"/>
            <w:vAlign w:val="bottom"/>
          </w:tcPr>
          <w:p w:rsidR="00C935DC" w:rsidRDefault="00C935DC" w:rsidP="00C935DC">
            <w:pPr>
              <w:jc w:val="center"/>
              <w:rPr>
                <w:rFonts w:ascii="GHEA Grapalat" w:hAnsi="GHEA Grapalat"/>
                <w:b/>
                <w:bCs/>
                <w:i/>
                <w:iCs/>
                <w:color w:val="000000"/>
                <w:sz w:val="22"/>
                <w:szCs w:val="22"/>
              </w:rPr>
            </w:pPr>
            <w:r>
              <w:rPr>
                <w:rFonts w:ascii="GHEA Grapalat" w:hAnsi="GHEA Grapalat"/>
                <w:b/>
                <w:bCs/>
                <w:i/>
                <w:iCs/>
                <w:color w:val="000000"/>
                <w:sz w:val="22"/>
                <w:szCs w:val="22"/>
              </w:rPr>
              <w:t>4</w:t>
            </w:r>
          </w:p>
        </w:tc>
        <w:tc>
          <w:tcPr>
            <w:tcW w:w="1276" w:type="dxa"/>
          </w:tcPr>
          <w:p w:rsidR="00C935DC" w:rsidRPr="001A586A" w:rsidRDefault="00C935DC" w:rsidP="00C935DC">
            <w:pPr>
              <w:rPr>
                <w:rFonts w:ascii="Sylfaen" w:hAnsi="Sylfaen"/>
                <w:i/>
                <w:sz w:val="22"/>
                <w:szCs w:val="22"/>
              </w:rPr>
            </w:pPr>
            <w:r w:rsidRPr="0012433B">
              <w:rPr>
                <w:rFonts w:ascii="Sylfaen" w:hAnsi="Sylfaen"/>
                <w:i/>
                <w:sz w:val="22"/>
                <w:szCs w:val="22"/>
              </w:rPr>
              <w:t>33621420</w:t>
            </w:r>
          </w:p>
        </w:tc>
        <w:tc>
          <w:tcPr>
            <w:tcW w:w="2693" w:type="dxa"/>
            <w:vAlign w:val="center"/>
          </w:tcPr>
          <w:p w:rsidR="00C935DC" w:rsidRPr="0022499A" w:rsidRDefault="00C935DC" w:rsidP="00C935DC">
            <w:pPr>
              <w:pStyle w:val="23"/>
              <w:widowControl w:val="0"/>
              <w:spacing w:after="120" w:line="240" w:lineRule="auto"/>
              <w:ind w:firstLine="0"/>
              <w:rPr>
                <w:rFonts w:ascii="GHEA Grapalat" w:hAnsi="GHEA Grapalat"/>
                <w:sz w:val="22"/>
                <w:szCs w:val="24"/>
              </w:rPr>
            </w:pPr>
            <w:r>
              <w:rPr>
                <w:rFonts w:ascii="GHEA Grapalat" w:hAnsi="GHEA Grapalat"/>
                <w:sz w:val="22"/>
                <w:szCs w:val="24"/>
              </w:rPr>
              <w:t>Аторвастатин 20мг</w:t>
            </w:r>
          </w:p>
        </w:tc>
        <w:tc>
          <w:tcPr>
            <w:tcW w:w="850" w:type="dxa"/>
          </w:tcPr>
          <w:p w:rsidR="00C935DC" w:rsidRPr="00061571" w:rsidRDefault="00C935DC" w:rsidP="00C935DC">
            <w:pPr>
              <w:widowControl w:val="0"/>
              <w:jc w:val="center"/>
              <w:rPr>
                <w:rFonts w:ascii="GHEA Grapalat" w:hAnsi="GHEA Grapalat"/>
                <w:sz w:val="16"/>
                <w:szCs w:val="16"/>
              </w:rPr>
            </w:pPr>
          </w:p>
        </w:tc>
        <w:tc>
          <w:tcPr>
            <w:tcW w:w="3243" w:type="dxa"/>
            <w:vAlign w:val="center"/>
          </w:tcPr>
          <w:p w:rsidR="00C935DC" w:rsidRPr="0022499A" w:rsidRDefault="00C935DC" w:rsidP="00C935DC">
            <w:pPr>
              <w:pStyle w:val="23"/>
              <w:widowControl w:val="0"/>
              <w:spacing w:after="120" w:line="240" w:lineRule="auto"/>
              <w:ind w:firstLine="0"/>
              <w:rPr>
                <w:rFonts w:ascii="GHEA Grapalat" w:hAnsi="GHEA Grapalat"/>
                <w:sz w:val="22"/>
                <w:szCs w:val="24"/>
              </w:rPr>
            </w:pPr>
            <w:r>
              <w:rPr>
                <w:rFonts w:ascii="GHEA Grapalat" w:hAnsi="GHEA Grapalat"/>
                <w:sz w:val="22"/>
                <w:szCs w:val="24"/>
              </w:rPr>
              <w:t>Аторвастатин 20мг</w:t>
            </w:r>
          </w:p>
        </w:tc>
        <w:tc>
          <w:tcPr>
            <w:tcW w:w="1577" w:type="dxa"/>
          </w:tcPr>
          <w:p w:rsidR="00C935DC" w:rsidRDefault="00C935DC" w:rsidP="00C935DC">
            <w:pPr>
              <w:jc w:val="center"/>
            </w:pPr>
            <w:r w:rsidRPr="005A5798">
              <w:rPr>
                <w:rFonts w:ascii="GHEA Grapalat" w:hAnsi="GHEA Grapalat"/>
                <w:sz w:val="16"/>
                <w:szCs w:val="16"/>
              </w:rPr>
              <w:t>штук</w:t>
            </w:r>
          </w:p>
        </w:tc>
        <w:tc>
          <w:tcPr>
            <w:tcW w:w="709" w:type="dxa"/>
          </w:tcPr>
          <w:p w:rsidR="00C935DC" w:rsidRPr="00B138F3" w:rsidRDefault="00C935DC" w:rsidP="00C935DC">
            <w:pPr>
              <w:widowControl w:val="0"/>
              <w:jc w:val="center"/>
              <w:rPr>
                <w:rFonts w:ascii="GHEA Grapalat" w:hAnsi="GHEA Grapalat"/>
                <w:sz w:val="16"/>
                <w:szCs w:val="16"/>
              </w:rPr>
            </w:pPr>
          </w:p>
        </w:tc>
        <w:tc>
          <w:tcPr>
            <w:tcW w:w="425" w:type="dxa"/>
          </w:tcPr>
          <w:p w:rsidR="00C935DC" w:rsidRPr="00B138F3" w:rsidRDefault="00C935DC" w:rsidP="00C935DC">
            <w:pPr>
              <w:widowControl w:val="0"/>
              <w:jc w:val="center"/>
              <w:rPr>
                <w:rFonts w:ascii="GHEA Grapalat" w:hAnsi="GHEA Grapalat"/>
                <w:sz w:val="16"/>
                <w:szCs w:val="16"/>
              </w:rPr>
            </w:pPr>
          </w:p>
        </w:tc>
        <w:tc>
          <w:tcPr>
            <w:tcW w:w="709" w:type="dxa"/>
            <w:vAlign w:val="bottom"/>
          </w:tcPr>
          <w:p w:rsidR="00C935DC" w:rsidRDefault="00C935DC" w:rsidP="00C935DC">
            <w:pPr>
              <w:jc w:val="center"/>
              <w:rPr>
                <w:rFonts w:ascii="Calibri" w:hAnsi="Calibri"/>
                <w:sz w:val="22"/>
                <w:szCs w:val="22"/>
              </w:rPr>
            </w:pPr>
            <w:r>
              <w:rPr>
                <w:rFonts w:ascii="Calibri" w:hAnsi="Calibri"/>
                <w:sz w:val="22"/>
                <w:szCs w:val="22"/>
              </w:rPr>
              <w:t>2500</w:t>
            </w:r>
          </w:p>
        </w:tc>
        <w:tc>
          <w:tcPr>
            <w:tcW w:w="1701" w:type="dxa"/>
            <w:vMerge/>
          </w:tcPr>
          <w:p w:rsidR="00C935DC" w:rsidRPr="00B138F3" w:rsidRDefault="00C935DC" w:rsidP="00C935DC">
            <w:pPr>
              <w:widowControl w:val="0"/>
              <w:jc w:val="center"/>
              <w:rPr>
                <w:rFonts w:ascii="GHEA Grapalat" w:hAnsi="GHEA Grapalat"/>
                <w:sz w:val="16"/>
                <w:szCs w:val="16"/>
              </w:rPr>
            </w:pPr>
          </w:p>
        </w:tc>
        <w:tc>
          <w:tcPr>
            <w:tcW w:w="850" w:type="dxa"/>
            <w:vAlign w:val="bottom"/>
          </w:tcPr>
          <w:p w:rsidR="00C935DC" w:rsidRDefault="00C935DC" w:rsidP="00C935DC">
            <w:pPr>
              <w:jc w:val="center"/>
              <w:rPr>
                <w:rFonts w:ascii="Calibri" w:hAnsi="Calibri"/>
                <w:sz w:val="22"/>
                <w:szCs w:val="22"/>
              </w:rPr>
            </w:pPr>
            <w:r>
              <w:rPr>
                <w:rFonts w:ascii="Calibri" w:hAnsi="Calibri"/>
                <w:sz w:val="22"/>
                <w:szCs w:val="22"/>
              </w:rPr>
              <w:t>2500</w:t>
            </w:r>
          </w:p>
        </w:tc>
        <w:tc>
          <w:tcPr>
            <w:tcW w:w="1471" w:type="dxa"/>
            <w:vMerge/>
          </w:tcPr>
          <w:p w:rsidR="00C935DC" w:rsidRPr="00B138F3" w:rsidRDefault="00C935DC" w:rsidP="00C935DC">
            <w:pPr>
              <w:widowControl w:val="0"/>
              <w:jc w:val="center"/>
              <w:rPr>
                <w:rFonts w:ascii="GHEA Grapalat" w:hAnsi="GHEA Grapalat"/>
                <w:sz w:val="16"/>
                <w:szCs w:val="16"/>
              </w:rPr>
            </w:pPr>
          </w:p>
        </w:tc>
      </w:tr>
      <w:tr w:rsidR="00C935DC" w:rsidRPr="00B138F3" w:rsidTr="00FB33B6">
        <w:trPr>
          <w:trHeight w:val="246"/>
          <w:jc w:val="center"/>
        </w:trPr>
        <w:tc>
          <w:tcPr>
            <w:tcW w:w="846" w:type="dxa"/>
            <w:vAlign w:val="bottom"/>
          </w:tcPr>
          <w:p w:rsidR="00C935DC" w:rsidRDefault="00C935DC" w:rsidP="00C935DC">
            <w:pPr>
              <w:jc w:val="center"/>
              <w:rPr>
                <w:rFonts w:ascii="GHEA Grapalat" w:hAnsi="GHEA Grapalat"/>
                <w:b/>
                <w:bCs/>
                <w:i/>
                <w:iCs/>
                <w:color w:val="000000"/>
                <w:sz w:val="22"/>
                <w:szCs w:val="22"/>
              </w:rPr>
            </w:pPr>
            <w:r>
              <w:rPr>
                <w:rFonts w:ascii="GHEA Grapalat" w:hAnsi="GHEA Grapalat"/>
                <w:b/>
                <w:bCs/>
                <w:i/>
                <w:iCs/>
                <w:color w:val="000000"/>
                <w:sz w:val="22"/>
                <w:szCs w:val="22"/>
              </w:rPr>
              <w:t>5</w:t>
            </w:r>
          </w:p>
        </w:tc>
        <w:tc>
          <w:tcPr>
            <w:tcW w:w="1276" w:type="dxa"/>
          </w:tcPr>
          <w:p w:rsidR="00C935DC" w:rsidRPr="001A586A" w:rsidRDefault="00C935DC" w:rsidP="00C935DC">
            <w:pPr>
              <w:rPr>
                <w:rFonts w:ascii="Sylfaen" w:hAnsi="Sylfaen"/>
                <w:i/>
                <w:sz w:val="22"/>
                <w:szCs w:val="22"/>
              </w:rPr>
            </w:pPr>
            <w:r w:rsidRPr="0012433B">
              <w:rPr>
                <w:rFonts w:ascii="Sylfaen" w:hAnsi="Sylfaen"/>
                <w:i/>
                <w:sz w:val="22"/>
                <w:szCs w:val="22"/>
              </w:rPr>
              <w:t>33631290</w:t>
            </w:r>
          </w:p>
        </w:tc>
        <w:tc>
          <w:tcPr>
            <w:tcW w:w="2693" w:type="dxa"/>
            <w:vAlign w:val="center"/>
          </w:tcPr>
          <w:p w:rsidR="00C935DC" w:rsidRPr="0022499A" w:rsidRDefault="00C935DC" w:rsidP="00C935DC">
            <w:pPr>
              <w:pStyle w:val="23"/>
              <w:widowControl w:val="0"/>
              <w:spacing w:after="120" w:line="240" w:lineRule="auto"/>
              <w:ind w:firstLine="0"/>
              <w:rPr>
                <w:rFonts w:ascii="GHEA Grapalat" w:hAnsi="GHEA Grapalat"/>
                <w:sz w:val="22"/>
                <w:szCs w:val="24"/>
              </w:rPr>
            </w:pPr>
            <w:r>
              <w:rPr>
                <w:rFonts w:ascii="GHEA Grapalat" w:hAnsi="GHEA Grapalat"/>
                <w:sz w:val="22"/>
                <w:szCs w:val="24"/>
              </w:rPr>
              <w:t>Ибупрофен 200мг</w:t>
            </w:r>
          </w:p>
        </w:tc>
        <w:tc>
          <w:tcPr>
            <w:tcW w:w="850" w:type="dxa"/>
          </w:tcPr>
          <w:p w:rsidR="00C935DC" w:rsidRPr="00061571" w:rsidRDefault="00C935DC" w:rsidP="00C935DC">
            <w:pPr>
              <w:widowControl w:val="0"/>
              <w:jc w:val="center"/>
              <w:rPr>
                <w:rFonts w:ascii="GHEA Grapalat" w:hAnsi="GHEA Grapalat"/>
                <w:sz w:val="16"/>
                <w:szCs w:val="16"/>
              </w:rPr>
            </w:pPr>
          </w:p>
        </w:tc>
        <w:tc>
          <w:tcPr>
            <w:tcW w:w="3243" w:type="dxa"/>
            <w:vAlign w:val="center"/>
          </w:tcPr>
          <w:p w:rsidR="00C935DC" w:rsidRPr="0022499A" w:rsidRDefault="00C935DC" w:rsidP="00C935DC">
            <w:pPr>
              <w:pStyle w:val="23"/>
              <w:widowControl w:val="0"/>
              <w:spacing w:after="120" w:line="240" w:lineRule="auto"/>
              <w:ind w:firstLine="0"/>
              <w:rPr>
                <w:rFonts w:ascii="GHEA Grapalat" w:hAnsi="GHEA Grapalat"/>
                <w:sz w:val="22"/>
                <w:szCs w:val="24"/>
              </w:rPr>
            </w:pPr>
            <w:r>
              <w:rPr>
                <w:rFonts w:ascii="GHEA Grapalat" w:hAnsi="GHEA Grapalat"/>
                <w:sz w:val="22"/>
                <w:szCs w:val="24"/>
              </w:rPr>
              <w:t>Ибупрофен 200мг</w:t>
            </w:r>
          </w:p>
        </w:tc>
        <w:tc>
          <w:tcPr>
            <w:tcW w:w="1577" w:type="dxa"/>
          </w:tcPr>
          <w:p w:rsidR="00C935DC" w:rsidRDefault="00C935DC" w:rsidP="00C935DC">
            <w:pPr>
              <w:jc w:val="center"/>
            </w:pPr>
            <w:r w:rsidRPr="005A5798">
              <w:rPr>
                <w:rFonts w:ascii="GHEA Grapalat" w:hAnsi="GHEA Grapalat"/>
                <w:sz w:val="16"/>
                <w:szCs w:val="16"/>
              </w:rPr>
              <w:t>штук</w:t>
            </w:r>
          </w:p>
        </w:tc>
        <w:tc>
          <w:tcPr>
            <w:tcW w:w="709" w:type="dxa"/>
          </w:tcPr>
          <w:p w:rsidR="00C935DC" w:rsidRPr="00B138F3" w:rsidRDefault="00C935DC" w:rsidP="00C935DC">
            <w:pPr>
              <w:widowControl w:val="0"/>
              <w:jc w:val="center"/>
              <w:rPr>
                <w:rFonts w:ascii="GHEA Grapalat" w:hAnsi="GHEA Grapalat"/>
                <w:sz w:val="16"/>
                <w:szCs w:val="16"/>
              </w:rPr>
            </w:pPr>
          </w:p>
        </w:tc>
        <w:tc>
          <w:tcPr>
            <w:tcW w:w="425" w:type="dxa"/>
          </w:tcPr>
          <w:p w:rsidR="00C935DC" w:rsidRPr="00B138F3" w:rsidRDefault="00C935DC" w:rsidP="00C935DC">
            <w:pPr>
              <w:widowControl w:val="0"/>
              <w:jc w:val="center"/>
              <w:rPr>
                <w:rFonts w:ascii="GHEA Grapalat" w:hAnsi="GHEA Grapalat"/>
                <w:sz w:val="16"/>
                <w:szCs w:val="16"/>
              </w:rPr>
            </w:pPr>
          </w:p>
        </w:tc>
        <w:tc>
          <w:tcPr>
            <w:tcW w:w="709" w:type="dxa"/>
            <w:vAlign w:val="bottom"/>
          </w:tcPr>
          <w:p w:rsidR="00C935DC" w:rsidRDefault="00C935DC" w:rsidP="00C935DC">
            <w:pPr>
              <w:jc w:val="center"/>
              <w:rPr>
                <w:rFonts w:ascii="Calibri" w:hAnsi="Calibri"/>
                <w:sz w:val="22"/>
                <w:szCs w:val="22"/>
              </w:rPr>
            </w:pPr>
            <w:r>
              <w:rPr>
                <w:rFonts w:ascii="Calibri" w:hAnsi="Calibri"/>
                <w:sz w:val="22"/>
                <w:szCs w:val="22"/>
              </w:rPr>
              <w:t>1500</w:t>
            </w:r>
          </w:p>
        </w:tc>
        <w:tc>
          <w:tcPr>
            <w:tcW w:w="1701" w:type="dxa"/>
            <w:vMerge/>
          </w:tcPr>
          <w:p w:rsidR="00C935DC" w:rsidRPr="00B138F3" w:rsidRDefault="00C935DC" w:rsidP="00C935DC">
            <w:pPr>
              <w:widowControl w:val="0"/>
              <w:jc w:val="center"/>
              <w:rPr>
                <w:rFonts w:ascii="GHEA Grapalat" w:hAnsi="GHEA Grapalat"/>
                <w:sz w:val="16"/>
                <w:szCs w:val="16"/>
              </w:rPr>
            </w:pPr>
          </w:p>
        </w:tc>
        <w:tc>
          <w:tcPr>
            <w:tcW w:w="850" w:type="dxa"/>
            <w:vAlign w:val="bottom"/>
          </w:tcPr>
          <w:p w:rsidR="00C935DC" w:rsidRDefault="00C935DC" w:rsidP="00C935DC">
            <w:pPr>
              <w:jc w:val="center"/>
              <w:rPr>
                <w:rFonts w:ascii="Calibri" w:hAnsi="Calibri"/>
                <w:sz w:val="22"/>
                <w:szCs w:val="22"/>
              </w:rPr>
            </w:pPr>
            <w:r>
              <w:rPr>
                <w:rFonts w:ascii="Calibri" w:hAnsi="Calibri"/>
                <w:sz w:val="22"/>
                <w:szCs w:val="22"/>
              </w:rPr>
              <w:t>1500</w:t>
            </w:r>
          </w:p>
        </w:tc>
        <w:tc>
          <w:tcPr>
            <w:tcW w:w="1471" w:type="dxa"/>
            <w:vMerge/>
          </w:tcPr>
          <w:p w:rsidR="00C935DC" w:rsidRPr="00B138F3" w:rsidRDefault="00C935DC" w:rsidP="00C935DC">
            <w:pPr>
              <w:widowControl w:val="0"/>
              <w:jc w:val="center"/>
              <w:rPr>
                <w:rFonts w:ascii="GHEA Grapalat" w:hAnsi="GHEA Grapalat"/>
                <w:sz w:val="16"/>
                <w:szCs w:val="16"/>
              </w:rPr>
            </w:pPr>
          </w:p>
        </w:tc>
      </w:tr>
      <w:tr w:rsidR="00C935DC" w:rsidRPr="00B138F3" w:rsidTr="00FB33B6">
        <w:trPr>
          <w:trHeight w:val="246"/>
          <w:jc w:val="center"/>
        </w:trPr>
        <w:tc>
          <w:tcPr>
            <w:tcW w:w="846" w:type="dxa"/>
            <w:vAlign w:val="bottom"/>
          </w:tcPr>
          <w:p w:rsidR="00C935DC" w:rsidRDefault="00C935DC" w:rsidP="00C935DC">
            <w:pPr>
              <w:jc w:val="center"/>
              <w:rPr>
                <w:rFonts w:ascii="GHEA Grapalat" w:hAnsi="GHEA Grapalat"/>
                <w:b/>
                <w:bCs/>
                <w:i/>
                <w:iCs/>
                <w:color w:val="000000"/>
                <w:sz w:val="22"/>
                <w:szCs w:val="22"/>
              </w:rPr>
            </w:pPr>
            <w:r>
              <w:rPr>
                <w:rFonts w:ascii="GHEA Grapalat" w:hAnsi="GHEA Grapalat"/>
                <w:b/>
                <w:bCs/>
                <w:i/>
                <w:iCs/>
                <w:color w:val="000000"/>
                <w:sz w:val="22"/>
                <w:szCs w:val="22"/>
              </w:rPr>
              <w:lastRenderedPageBreak/>
              <w:t>6</w:t>
            </w:r>
          </w:p>
        </w:tc>
        <w:tc>
          <w:tcPr>
            <w:tcW w:w="1276" w:type="dxa"/>
          </w:tcPr>
          <w:p w:rsidR="00C935DC" w:rsidRPr="001A586A" w:rsidRDefault="00C935DC" w:rsidP="00C935DC">
            <w:pPr>
              <w:rPr>
                <w:rFonts w:ascii="Sylfaen" w:hAnsi="Sylfaen"/>
                <w:i/>
                <w:sz w:val="22"/>
                <w:szCs w:val="22"/>
              </w:rPr>
            </w:pPr>
            <w:r w:rsidRPr="0012433B">
              <w:rPr>
                <w:rFonts w:ascii="Sylfaen" w:hAnsi="Sylfaen"/>
                <w:i/>
                <w:sz w:val="22"/>
                <w:szCs w:val="22"/>
              </w:rPr>
              <w:t>33621720</w:t>
            </w:r>
          </w:p>
        </w:tc>
        <w:tc>
          <w:tcPr>
            <w:tcW w:w="2693" w:type="dxa"/>
            <w:vAlign w:val="center"/>
          </w:tcPr>
          <w:p w:rsidR="00C935DC" w:rsidRPr="0022499A" w:rsidRDefault="00C935DC" w:rsidP="00C935DC">
            <w:pPr>
              <w:pStyle w:val="23"/>
              <w:widowControl w:val="0"/>
              <w:spacing w:after="120" w:line="240" w:lineRule="auto"/>
              <w:ind w:firstLine="0"/>
              <w:rPr>
                <w:rFonts w:ascii="GHEA Grapalat" w:hAnsi="GHEA Grapalat"/>
                <w:sz w:val="22"/>
                <w:szCs w:val="24"/>
              </w:rPr>
            </w:pPr>
            <w:r>
              <w:rPr>
                <w:rFonts w:ascii="GHEA Grapalat" w:hAnsi="GHEA Grapalat"/>
                <w:sz w:val="22"/>
                <w:szCs w:val="24"/>
              </w:rPr>
              <w:t>Бисопролол 10мг</w:t>
            </w:r>
          </w:p>
        </w:tc>
        <w:tc>
          <w:tcPr>
            <w:tcW w:w="850" w:type="dxa"/>
          </w:tcPr>
          <w:p w:rsidR="00C935DC" w:rsidRPr="00061571" w:rsidRDefault="00C935DC" w:rsidP="00C935DC">
            <w:pPr>
              <w:widowControl w:val="0"/>
              <w:jc w:val="center"/>
              <w:rPr>
                <w:rFonts w:ascii="GHEA Grapalat" w:hAnsi="GHEA Grapalat"/>
                <w:sz w:val="16"/>
                <w:szCs w:val="16"/>
              </w:rPr>
            </w:pPr>
          </w:p>
        </w:tc>
        <w:tc>
          <w:tcPr>
            <w:tcW w:w="3243" w:type="dxa"/>
            <w:vAlign w:val="center"/>
          </w:tcPr>
          <w:p w:rsidR="00C935DC" w:rsidRPr="0022499A" w:rsidRDefault="00C935DC" w:rsidP="00C935DC">
            <w:pPr>
              <w:pStyle w:val="23"/>
              <w:widowControl w:val="0"/>
              <w:spacing w:after="120" w:line="240" w:lineRule="auto"/>
              <w:ind w:firstLine="0"/>
              <w:rPr>
                <w:rFonts w:ascii="GHEA Grapalat" w:hAnsi="GHEA Grapalat"/>
                <w:sz w:val="22"/>
                <w:szCs w:val="24"/>
              </w:rPr>
            </w:pPr>
            <w:r>
              <w:rPr>
                <w:rFonts w:ascii="GHEA Grapalat" w:hAnsi="GHEA Grapalat"/>
                <w:sz w:val="22"/>
                <w:szCs w:val="24"/>
              </w:rPr>
              <w:t>Бисопролол 10мг</w:t>
            </w:r>
          </w:p>
        </w:tc>
        <w:tc>
          <w:tcPr>
            <w:tcW w:w="1577" w:type="dxa"/>
          </w:tcPr>
          <w:p w:rsidR="00C935DC" w:rsidRDefault="00C935DC" w:rsidP="00C935DC">
            <w:pPr>
              <w:jc w:val="center"/>
            </w:pPr>
            <w:r w:rsidRPr="005A5798">
              <w:rPr>
                <w:rFonts w:ascii="GHEA Grapalat" w:hAnsi="GHEA Grapalat"/>
                <w:sz w:val="16"/>
                <w:szCs w:val="16"/>
              </w:rPr>
              <w:t>штук</w:t>
            </w:r>
          </w:p>
        </w:tc>
        <w:tc>
          <w:tcPr>
            <w:tcW w:w="709" w:type="dxa"/>
          </w:tcPr>
          <w:p w:rsidR="00C935DC" w:rsidRPr="00B138F3" w:rsidRDefault="00C935DC" w:rsidP="00C935DC">
            <w:pPr>
              <w:widowControl w:val="0"/>
              <w:jc w:val="center"/>
              <w:rPr>
                <w:rFonts w:ascii="GHEA Grapalat" w:hAnsi="GHEA Grapalat"/>
                <w:sz w:val="16"/>
                <w:szCs w:val="16"/>
              </w:rPr>
            </w:pPr>
          </w:p>
        </w:tc>
        <w:tc>
          <w:tcPr>
            <w:tcW w:w="425" w:type="dxa"/>
          </w:tcPr>
          <w:p w:rsidR="00C935DC" w:rsidRPr="00B138F3" w:rsidRDefault="00C935DC" w:rsidP="00C935DC">
            <w:pPr>
              <w:widowControl w:val="0"/>
              <w:jc w:val="center"/>
              <w:rPr>
                <w:rFonts w:ascii="GHEA Grapalat" w:hAnsi="GHEA Grapalat"/>
                <w:sz w:val="16"/>
                <w:szCs w:val="16"/>
              </w:rPr>
            </w:pPr>
          </w:p>
        </w:tc>
        <w:tc>
          <w:tcPr>
            <w:tcW w:w="709" w:type="dxa"/>
            <w:vAlign w:val="bottom"/>
          </w:tcPr>
          <w:p w:rsidR="00C935DC" w:rsidRDefault="00C935DC" w:rsidP="00C935DC">
            <w:pPr>
              <w:jc w:val="center"/>
              <w:rPr>
                <w:rFonts w:ascii="Calibri" w:hAnsi="Calibri"/>
                <w:sz w:val="22"/>
                <w:szCs w:val="22"/>
              </w:rPr>
            </w:pPr>
            <w:r>
              <w:rPr>
                <w:rFonts w:ascii="Calibri" w:hAnsi="Calibri"/>
                <w:sz w:val="22"/>
                <w:szCs w:val="22"/>
              </w:rPr>
              <w:t>800</w:t>
            </w:r>
          </w:p>
        </w:tc>
        <w:tc>
          <w:tcPr>
            <w:tcW w:w="1701" w:type="dxa"/>
            <w:vMerge w:val="restart"/>
          </w:tcPr>
          <w:p w:rsidR="00C935DC" w:rsidRPr="00B138F3" w:rsidRDefault="00C935DC" w:rsidP="00C935DC">
            <w:pPr>
              <w:widowControl w:val="0"/>
              <w:jc w:val="center"/>
              <w:rPr>
                <w:rFonts w:ascii="GHEA Grapalat" w:hAnsi="GHEA Grapalat"/>
                <w:sz w:val="16"/>
                <w:szCs w:val="16"/>
              </w:rPr>
            </w:pPr>
          </w:p>
        </w:tc>
        <w:tc>
          <w:tcPr>
            <w:tcW w:w="850" w:type="dxa"/>
            <w:vAlign w:val="bottom"/>
          </w:tcPr>
          <w:p w:rsidR="00C935DC" w:rsidRDefault="00C935DC" w:rsidP="00C935DC">
            <w:pPr>
              <w:jc w:val="center"/>
              <w:rPr>
                <w:rFonts w:ascii="Calibri" w:hAnsi="Calibri"/>
                <w:sz w:val="22"/>
                <w:szCs w:val="22"/>
              </w:rPr>
            </w:pPr>
            <w:r>
              <w:rPr>
                <w:rFonts w:ascii="Calibri" w:hAnsi="Calibri"/>
                <w:sz w:val="22"/>
                <w:szCs w:val="22"/>
              </w:rPr>
              <w:t>800</w:t>
            </w:r>
          </w:p>
        </w:tc>
        <w:tc>
          <w:tcPr>
            <w:tcW w:w="1471" w:type="dxa"/>
            <w:vMerge w:val="restart"/>
          </w:tcPr>
          <w:p w:rsidR="00C935DC" w:rsidRPr="00B138F3" w:rsidRDefault="00C935DC" w:rsidP="00C935DC">
            <w:pPr>
              <w:widowControl w:val="0"/>
              <w:jc w:val="center"/>
              <w:rPr>
                <w:rFonts w:ascii="GHEA Grapalat" w:hAnsi="GHEA Grapalat"/>
                <w:sz w:val="16"/>
                <w:szCs w:val="16"/>
              </w:rPr>
            </w:pPr>
          </w:p>
        </w:tc>
      </w:tr>
      <w:tr w:rsidR="00C935DC" w:rsidRPr="00B138F3" w:rsidTr="00FB33B6">
        <w:trPr>
          <w:trHeight w:val="246"/>
          <w:jc w:val="center"/>
        </w:trPr>
        <w:tc>
          <w:tcPr>
            <w:tcW w:w="846" w:type="dxa"/>
            <w:vAlign w:val="bottom"/>
          </w:tcPr>
          <w:p w:rsidR="00C935DC" w:rsidRDefault="00C935DC" w:rsidP="00C935DC">
            <w:pPr>
              <w:jc w:val="center"/>
              <w:rPr>
                <w:rFonts w:ascii="GHEA Grapalat" w:hAnsi="GHEA Grapalat"/>
                <w:b/>
                <w:bCs/>
                <w:i/>
                <w:iCs/>
                <w:color w:val="000000"/>
                <w:sz w:val="22"/>
                <w:szCs w:val="22"/>
              </w:rPr>
            </w:pPr>
            <w:r>
              <w:rPr>
                <w:rFonts w:ascii="GHEA Grapalat" w:hAnsi="GHEA Grapalat"/>
                <w:b/>
                <w:bCs/>
                <w:i/>
                <w:iCs/>
                <w:color w:val="000000"/>
                <w:sz w:val="22"/>
                <w:szCs w:val="22"/>
              </w:rPr>
              <w:t>7</w:t>
            </w:r>
          </w:p>
        </w:tc>
        <w:tc>
          <w:tcPr>
            <w:tcW w:w="1276" w:type="dxa"/>
          </w:tcPr>
          <w:p w:rsidR="00C935DC" w:rsidRPr="001A586A" w:rsidRDefault="00C935DC" w:rsidP="00C935DC">
            <w:pPr>
              <w:rPr>
                <w:rFonts w:ascii="Sylfaen" w:hAnsi="Sylfaen"/>
                <w:i/>
                <w:sz w:val="22"/>
                <w:szCs w:val="22"/>
              </w:rPr>
            </w:pPr>
            <w:r w:rsidRPr="0012433B">
              <w:rPr>
                <w:rFonts w:ascii="Sylfaen" w:hAnsi="Sylfaen"/>
                <w:i/>
                <w:sz w:val="22"/>
                <w:szCs w:val="22"/>
              </w:rPr>
              <w:t>33691203</w:t>
            </w:r>
          </w:p>
        </w:tc>
        <w:tc>
          <w:tcPr>
            <w:tcW w:w="2693" w:type="dxa"/>
            <w:vAlign w:val="center"/>
          </w:tcPr>
          <w:p w:rsidR="00C935DC" w:rsidRPr="0022499A" w:rsidRDefault="00C935DC" w:rsidP="00C935DC">
            <w:pPr>
              <w:pStyle w:val="23"/>
              <w:widowControl w:val="0"/>
              <w:spacing w:after="120" w:line="240" w:lineRule="auto"/>
              <w:ind w:firstLine="0"/>
              <w:rPr>
                <w:rFonts w:ascii="GHEA Grapalat" w:hAnsi="GHEA Grapalat"/>
                <w:sz w:val="22"/>
                <w:szCs w:val="24"/>
              </w:rPr>
            </w:pPr>
            <w:r>
              <w:rPr>
                <w:rFonts w:ascii="GHEA Grapalat" w:hAnsi="GHEA Grapalat"/>
                <w:sz w:val="22"/>
                <w:szCs w:val="24"/>
              </w:rPr>
              <w:t>Лозартан 100мг</w:t>
            </w:r>
          </w:p>
        </w:tc>
        <w:tc>
          <w:tcPr>
            <w:tcW w:w="850" w:type="dxa"/>
          </w:tcPr>
          <w:p w:rsidR="00C935DC" w:rsidRPr="00061571" w:rsidRDefault="00C935DC" w:rsidP="00C935DC">
            <w:pPr>
              <w:widowControl w:val="0"/>
              <w:jc w:val="center"/>
              <w:rPr>
                <w:rFonts w:ascii="GHEA Grapalat" w:hAnsi="GHEA Grapalat"/>
                <w:sz w:val="16"/>
                <w:szCs w:val="16"/>
              </w:rPr>
            </w:pPr>
          </w:p>
        </w:tc>
        <w:tc>
          <w:tcPr>
            <w:tcW w:w="3243" w:type="dxa"/>
            <w:vAlign w:val="center"/>
          </w:tcPr>
          <w:p w:rsidR="00C935DC" w:rsidRPr="0022499A" w:rsidRDefault="00C935DC" w:rsidP="00C935DC">
            <w:pPr>
              <w:pStyle w:val="23"/>
              <w:widowControl w:val="0"/>
              <w:spacing w:after="120" w:line="240" w:lineRule="auto"/>
              <w:ind w:firstLine="0"/>
              <w:rPr>
                <w:rFonts w:ascii="GHEA Grapalat" w:hAnsi="GHEA Grapalat"/>
                <w:sz w:val="22"/>
                <w:szCs w:val="24"/>
              </w:rPr>
            </w:pPr>
            <w:r>
              <w:rPr>
                <w:rFonts w:ascii="GHEA Grapalat" w:hAnsi="GHEA Grapalat"/>
                <w:sz w:val="22"/>
                <w:szCs w:val="24"/>
              </w:rPr>
              <w:t>Лозартан 100мг</w:t>
            </w:r>
          </w:p>
        </w:tc>
        <w:tc>
          <w:tcPr>
            <w:tcW w:w="1577" w:type="dxa"/>
          </w:tcPr>
          <w:p w:rsidR="00C935DC" w:rsidRDefault="00C935DC" w:rsidP="00C935DC">
            <w:pPr>
              <w:jc w:val="center"/>
            </w:pPr>
            <w:r w:rsidRPr="005A5798">
              <w:rPr>
                <w:rFonts w:ascii="GHEA Grapalat" w:hAnsi="GHEA Grapalat"/>
                <w:sz w:val="16"/>
                <w:szCs w:val="16"/>
              </w:rPr>
              <w:t>штук</w:t>
            </w:r>
          </w:p>
        </w:tc>
        <w:tc>
          <w:tcPr>
            <w:tcW w:w="709" w:type="dxa"/>
          </w:tcPr>
          <w:p w:rsidR="00C935DC" w:rsidRPr="00B138F3" w:rsidRDefault="00C935DC" w:rsidP="00C935DC">
            <w:pPr>
              <w:widowControl w:val="0"/>
              <w:jc w:val="center"/>
              <w:rPr>
                <w:rFonts w:ascii="GHEA Grapalat" w:hAnsi="GHEA Grapalat"/>
                <w:sz w:val="16"/>
                <w:szCs w:val="16"/>
              </w:rPr>
            </w:pPr>
          </w:p>
        </w:tc>
        <w:tc>
          <w:tcPr>
            <w:tcW w:w="425" w:type="dxa"/>
          </w:tcPr>
          <w:p w:rsidR="00C935DC" w:rsidRPr="00B138F3" w:rsidRDefault="00C935DC" w:rsidP="00C935DC">
            <w:pPr>
              <w:widowControl w:val="0"/>
              <w:jc w:val="center"/>
              <w:rPr>
                <w:rFonts w:ascii="GHEA Grapalat" w:hAnsi="GHEA Grapalat"/>
                <w:sz w:val="16"/>
                <w:szCs w:val="16"/>
              </w:rPr>
            </w:pPr>
          </w:p>
        </w:tc>
        <w:tc>
          <w:tcPr>
            <w:tcW w:w="709" w:type="dxa"/>
            <w:vAlign w:val="bottom"/>
          </w:tcPr>
          <w:p w:rsidR="00C935DC" w:rsidRDefault="00C935DC" w:rsidP="00C935DC">
            <w:pPr>
              <w:jc w:val="center"/>
              <w:rPr>
                <w:rFonts w:ascii="Calibri" w:hAnsi="Calibri"/>
                <w:sz w:val="22"/>
                <w:szCs w:val="22"/>
              </w:rPr>
            </w:pPr>
            <w:r>
              <w:rPr>
                <w:rFonts w:ascii="Calibri" w:hAnsi="Calibri"/>
                <w:sz w:val="22"/>
                <w:szCs w:val="22"/>
              </w:rPr>
              <w:t>1000</w:t>
            </w:r>
          </w:p>
        </w:tc>
        <w:tc>
          <w:tcPr>
            <w:tcW w:w="1701" w:type="dxa"/>
            <w:vMerge/>
          </w:tcPr>
          <w:p w:rsidR="00C935DC" w:rsidRPr="00B138F3" w:rsidRDefault="00C935DC" w:rsidP="00C935DC">
            <w:pPr>
              <w:widowControl w:val="0"/>
              <w:jc w:val="center"/>
              <w:rPr>
                <w:rFonts w:ascii="GHEA Grapalat" w:hAnsi="GHEA Grapalat"/>
                <w:sz w:val="16"/>
                <w:szCs w:val="16"/>
              </w:rPr>
            </w:pPr>
          </w:p>
        </w:tc>
        <w:tc>
          <w:tcPr>
            <w:tcW w:w="850" w:type="dxa"/>
            <w:vAlign w:val="bottom"/>
          </w:tcPr>
          <w:p w:rsidR="00C935DC" w:rsidRDefault="00C935DC" w:rsidP="00C935DC">
            <w:pPr>
              <w:jc w:val="center"/>
              <w:rPr>
                <w:rFonts w:ascii="Calibri" w:hAnsi="Calibri"/>
                <w:sz w:val="22"/>
                <w:szCs w:val="22"/>
              </w:rPr>
            </w:pPr>
            <w:r>
              <w:rPr>
                <w:rFonts w:ascii="Calibri" w:hAnsi="Calibri"/>
                <w:sz w:val="22"/>
                <w:szCs w:val="22"/>
              </w:rPr>
              <w:t>1000</w:t>
            </w:r>
          </w:p>
        </w:tc>
        <w:tc>
          <w:tcPr>
            <w:tcW w:w="1471" w:type="dxa"/>
            <w:vMerge/>
          </w:tcPr>
          <w:p w:rsidR="00C935DC" w:rsidRPr="00B138F3" w:rsidRDefault="00C935DC" w:rsidP="00C935DC">
            <w:pPr>
              <w:widowControl w:val="0"/>
              <w:jc w:val="center"/>
              <w:rPr>
                <w:rFonts w:ascii="GHEA Grapalat" w:hAnsi="GHEA Grapalat"/>
                <w:sz w:val="16"/>
                <w:szCs w:val="16"/>
              </w:rPr>
            </w:pPr>
          </w:p>
        </w:tc>
      </w:tr>
      <w:tr w:rsidR="00C935DC" w:rsidRPr="00B138F3" w:rsidTr="00FB33B6">
        <w:trPr>
          <w:trHeight w:val="246"/>
          <w:jc w:val="center"/>
        </w:trPr>
        <w:tc>
          <w:tcPr>
            <w:tcW w:w="846" w:type="dxa"/>
            <w:vAlign w:val="bottom"/>
          </w:tcPr>
          <w:p w:rsidR="00C935DC" w:rsidRDefault="00C935DC" w:rsidP="00C935DC">
            <w:pPr>
              <w:jc w:val="center"/>
              <w:rPr>
                <w:rFonts w:ascii="GHEA Grapalat" w:hAnsi="GHEA Grapalat"/>
                <w:b/>
                <w:bCs/>
                <w:i/>
                <w:iCs/>
                <w:color w:val="000000"/>
                <w:sz w:val="22"/>
                <w:szCs w:val="22"/>
              </w:rPr>
            </w:pPr>
            <w:r>
              <w:rPr>
                <w:rFonts w:ascii="GHEA Grapalat" w:hAnsi="GHEA Grapalat"/>
                <w:b/>
                <w:bCs/>
                <w:i/>
                <w:iCs/>
                <w:color w:val="000000"/>
                <w:sz w:val="22"/>
                <w:szCs w:val="22"/>
              </w:rPr>
              <w:t>8</w:t>
            </w:r>
          </w:p>
        </w:tc>
        <w:tc>
          <w:tcPr>
            <w:tcW w:w="1276" w:type="dxa"/>
          </w:tcPr>
          <w:p w:rsidR="00C935DC" w:rsidRPr="001A586A" w:rsidRDefault="00C935DC" w:rsidP="00C935DC">
            <w:pPr>
              <w:rPr>
                <w:rFonts w:ascii="Sylfaen" w:hAnsi="Sylfaen"/>
                <w:i/>
                <w:sz w:val="22"/>
                <w:szCs w:val="22"/>
              </w:rPr>
            </w:pPr>
            <w:r w:rsidRPr="0012433B">
              <w:rPr>
                <w:rFonts w:ascii="Sylfaen" w:hAnsi="Sylfaen"/>
                <w:i/>
                <w:sz w:val="22"/>
                <w:szCs w:val="22"/>
              </w:rPr>
              <w:t>33621370</w:t>
            </w:r>
          </w:p>
        </w:tc>
        <w:tc>
          <w:tcPr>
            <w:tcW w:w="2693" w:type="dxa"/>
            <w:vAlign w:val="center"/>
          </w:tcPr>
          <w:p w:rsidR="00C935DC" w:rsidRPr="0022499A" w:rsidRDefault="00C935DC" w:rsidP="00C935DC">
            <w:pPr>
              <w:pStyle w:val="23"/>
              <w:widowControl w:val="0"/>
              <w:spacing w:after="120" w:line="240" w:lineRule="auto"/>
              <w:ind w:firstLine="0"/>
              <w:rPr>
                <w:rFonts w:ascii="GHEA Grapalat" w:hAnsi="GHEA Grapalat"/>
                <w:sz w:val="22"/>
                <w:szCs w:val="24"/>
              </w:rPr>
            </w:pPr>
            <w:r>
              <w:rPr>
                <w:rFonts w:ascii="GHEA Grapalat" w:hAnsi="GHEA Grapalat"/>
                <w:sz w:val="22"/>
                <w:szCs w:val="24"/>
              </w:rPr>
              <w:t>Изосорбит динитрат 20мг</w:t>
            </w:r>
          </w:p>
        </w:tc>
        <w:tc>
          <w:tcPr>
            <w:tcW w:w="850" w:type="dxa"/>
          </w:tcPr>
          <w:p w:rsidR="00C935DC" w:rsidRPr="00061571" w:rsidRDefault="00C935DC" w:rsidP="00C935DC">
            <w:pPr>
              <w:widowControl w:val="0"/>
              <w:jc w:val="center"/>
              <w:rPr>
                <w:rFonts w:ascii="GHEA Grapalat" w:hAnsi="GHEA Grapalat"/>
                <w:sz w:val="16"/>
                <w:szCs w:val="16"/>
              </w:rPr>
            </w:pPr>
          </w:p>
        </w:tc>
        <w:tc>
          <w:tcPr>
            <w:tcW w:w="3243" w:type="dxa"/>
            <w:vAlign w:val="center"/>
          </w:tcPr>
          <w:p w:rsidR="00C935DC" w:rsidRPr="0022499A" w:rsidRDefault="00C935DC" w:rsidP="00C935DC">
            <w:pPr>
              <w:pStyle w:val="23"/>
              <w:widowControl w:val="0"/>
              <w:spacing w:after="120" w:line="240" w:lineRule="auto"/>
              <w:ind w:firstLine="0"/>
              <w:rPr>
                <w:rFonts w:ascii="GHEA Grapalat" w:hAnsi="GHEA Grapalat"/>
                <w:sz w:val="22"/>
                <w:szCs w:val="24"/>
              </w:rPr>
            </w:pPr>
            <w:r>
              <w:rPr>
                <w:rFonts w:ascii="GHEA Grapalat" w:hAnsi="GHEA Grapalat"/>
                <w:sz w:val="22"/>
                <w:szCs w:val="24"/>
              </w:rPr>
              <w:t>Изосорбит динитрат 20мг</w:t>
            </w:r>
          </w:p>
        </w:tc>
        <w:tc>
          <w:tcPr>
            <w:tcW w:w="1577" w:type="dxa"/>
          </w:tcPr>
          <w:p w:rsidR="00C935DC" w:rsidRDefault="00C935DC" w:rsidP="00C935DC">
            <w:pPr>
              <w:jc w:val="center"/>
            </w:pPr>
            <w:r w:rsidRPr="005A5798">
              <w:rPr>
                <w:rFonts w:ascii="GHEA Grapalat" w:hAnsi="GHEA Grapalat"/>
                <w:sz w:val="16"/>
                <w:szCs w:val="16"/>
              </w:rPr>
              <w:t>штук</w:t>
            </w:r>
          </w:p>
        </w:tc>
        <w:tc>
          <w:tcPr>
            <w:tcW w:w="709" w:type="dxa"/>
          </w:tcPr>
          <w:p w:rsidR="00C935DC" w:rsidRPr="00B138F3" w:rsidRDefault="00C935DC" w:rsidP="00C935DC">
            <w:pPr>
              <w:widowControl w:val="0"/>
              <w:jc w:val="center"/>
              <w:rPr>
                <w:rFonts w:ascii="GHEA Grapalat" w:hAnsi="GHEA Grapalat"/>
                <w:sz w:val="16"/>
                <w:szCs w:val="16"/>
              </w:rPr>
            </w:pPr>
          </w:p>
        </w:tc>
        <w:tc>
          <w:tcPr>
            <w:tcW w:w="425" w:type="dxa"/>
          </w:tcPr>
          <w:p w:rsidR="00C935DC" w:rsidRPr="00B138F3" w:rsidRDefault="00C935DC" w:rsidP="00C935DC">
            <w:pPr>
              <w:widowControl w:val="0"/>
              <w:jc w:val="center"/>
              <w:rPr>
                <w:rFonts w:ascii="GHEA Grapalat" w:hAnsi="GHEA Grapalat"/>
                <w:sz w:val="16"/>
                <w:szCs w:val="16"/>
              </w:rPr>
            </w:pPr>
          </w:p>
        </w:tc>
        <w:tc>
          <w:tcPr>
            <w:tcW w:w="709" w:type="dxa"/>
            <w:vAlign w:val="bottom"/>
          </w:tcPr>
          <w:p w:rsidR="00C935DC" w:rsidRDefault="00C935DC" w:rsidP="00C935DC">
            <w:pPr>
              <w:jc w:val="center"/>
              <w:rPr>
                <w:rFonts w:ascii="Calibri" w:hAnsi="Calibri"/>
                <w:sz w:val="22"/>
                <w:szCs w:val="22"/>
              </w:rPr>
            </w:pPr>
            <w:r>
              <w:rPr>
                <w:rFonts w:ascii="Calibri" w:hAnsi="Calibri"/>
                <w:sz w:val="22"/>
                <w:szCs w:val="22"/>
              </w:rPr>
              <w:t>1100</w:t>
            </w:r>
          </w:p>
        </w:tc>
        <w:tc>
          <w:tcPr>
            <w:tcW w:w="1701" w:type="dxa"/>
            <w:vMerge/>
          </w:tcPr>
          <w:p w:rsidR="00C935DC" w:rsidRPr="00B138F3" w:rsidRDefault="00C935DC" w:rsidP="00C935DC">
            <w:pPr>
              <w:widowControl w:val="0"/>
              <w:jc w:val="center"/>
              <w:rPr>
                <w:rFonts w:ascii="GHEA Grapalat" w:hAnsi="GHEA Grapalat"/>
                <w:sz w:val="16"/>
                <w:szCs w:val="16"/>
              </w:rPr>
            </w:pPr>
          </w:p>
        </w:tc>
        <w:tc>
          <w:tcPr>
            <w:tcW w:w="850" w:type="dxa"/>
            <w:vAlign w:val="bottom"/>
          </w:tcPr>
          <w:p w:rsidR="00C935DC" w:rsidRDefault="00C935DC" w:rsidP="00C935DC">
            <w:pPr>
              <w:jc w:val="center"/>
              <w:rPr>
                <w:rFonts w:ascii="Calibri" w:hAnsi="Calibri"/>
                <w:sz w:val="22"/>
                <w:szCs w:val="22"/>
              </w:rPr>
            </w:pPr>
            <w:r>
              <w:rPr>
                <w:rFonts w:ascii="Calibri" w:hAnsi="Calibri"/>
                <w:sz w:val="22"/>
                <w:szCs w:val="22"/>
              </w:rPr>
              <w:t>1100</w:t>
            </w:r>
          </w:p>
        </w:tc>
        <w:tc>
          <w:tcPr>
            <w:tcW w:w="1471" w:type="dxa"/>
            <w:vMerge/>
          </w:tcPr>
          <w:p w:rsidR="00C935DC" w:rsidRPr="00B138F3" w:rsidRDefault="00C935DC" w:rsidP="00C935DC">
            <w:pPr>
              <w:widowControl w:val="0"/>
              <w:jc w:val="center"/>
              <w:rPr>
                <w:rFonts w:ascii="GHEA Grapalat" w:hAnsi="GHEA Grapalat"/>
                <w:sz w:val="16"/>
                <w:szCs w:val="16"/>
              </w:rPr>
            </w:pPr>
          </w:p>
        </w:tc>
      </w:tr>
      <w:tr w:rsidR="00C935DC" w:rsidRPr="00B138F3" w:rsidTr="00FB33B6">
        <w:trPr>
          <w:trHeight w:val="246"/>
          <w:jc w:val="center"/>
        </w:trPr>
        <w:tc>
          <w:tcPr>
            <w:tcW w:w="846" w:type="dxa"/>
            <w:vAlign w:val="bottom"/>
          </w:tcPr>
          <w:p w:rsidR="00C935DC" w:rsidRDefault="00C935DC" w:rsidP="00C935DC">
            <w:pPr>
              <w:jc w:val="center"/>
              <w:rPr>
                <w:rFonts w:ascii="GHEA Grapalat" w:hAnsi="GHEA Grapalat"/>
                <w:b/>
                <w:bCs/>
                <w:i/>
                <w:iCs/>
                <w:color w:val="000000"/>
                <w:sz w:val="22"/>
                <w:szCs w:val="22"/>
              </w:rPr>
            </w:pPr>
            <w:r>
              <w:rPr>
                <w:rFonts w:ascii="GHEA Grapalat" w:hAnsi="GHEA Grapalat"/>
                <w:b/>
                <w:bCs/>
                <w:i/>
                <w:iCs/>
                <w:color w:val="000000"/>
                <w:sz w:val="22"/>
                <w:szCs w:val="22"/>
              </w:rPr>
              <w:t>9</w:t>
            </w:r>
          </w:p>
        </w:tc>
        <w:tc>
          <w:tcPr>
            <w:tcW w:w="1276" w:type="dxa"/>
          </w:tcPr>
          <w:p w:rsidR="00C935DC" w:rsidRPr="001A586A" w:rsidRDefault="00C935DC" w:rsidP="00C935DC">
            <w:pPr>
              <w:rPr>
                <w:rFonts w:ascii="Sylfaen" w:hAnsi="Sylfaen"/>
                <w:i/>
                <w:sz w:val="22"/>
                <w:szCs w:val="22"/>
              </w:rPr>
            </w:pPr>
            <w:r w:rsidRPr="0012433B">
              <w:rPr>
                <w:rFonts w:ascii="Sylfaen" w:hAnsi="Sylfaen"/>
                <w:i/>
                <w:sz w:val="22"/>
                <w:szCs w:val="22"/>
              </w:rPr>
              <w:t>33621140</w:t>
            </w:r>
          </w:p>
        </w:tc>
        <w:tc>
          <w:tcPr>
            <w:tcW w:w="2693" w:type="dxa"/>
            <w:vAlign w:val="center"/>
          </w:tcPr>
          <w:p w:rsidR="00C935DC" w:rsidRPr="0022499A" w:rsidRDefault="00C935DC" w:rsidP="00C935DC">
            <w:pPr>
              <w:pStyle w:val="23"/>
              <w:widowControl w:val="0"/>
              <w:spacing w:after="120" w:line="240" w:lineRule="auto"/>
              <w:ind w:firstLine="0"/>
              <w:rPr>
                <w:rFonts w:asciiTheme="minorHAnsi" w:hAnsiTheme="minorHAnsi"/>
                <w:b/>
              </w:rPr>
            </w:pPr>
            <w:r>
              <w:rPr>
                <w:rFonts w:asciiTheme="minorHAnsi" w:hAnsiTheme="minorHAnsi"/>
                <w:b/>
              </w:rPr>
              <w:t>Клопидогрел 75мг</w:t>
            </w:r>
          </w:p>
        </w:tc>
        <w:tc>
          <w:tcPr>
            <w:tcW w:w="850" w:type="dxa"/>
          </w:tcPr>
          <w:p w:rsidR="00C935DC" w:rsidRPr="00061571" w:rsidRDefault="00C935DC" w:rsidP="00C935DC">
            <w:pPr>
              <w:widowControl w:val="0"/>
              <w:jc w:val="center"/>
              <w:rPr>
                <w:rFonts w:ascii="GHEA Grapalat" w:hAnsi="GHEA Grapalat"/>
                <w:sz w:val="16"/>
                <w:szCs w:val="16"/>
              </w:rPr>
            </w:pPr>
          </w:p>
        </w:tc>
        <w:tc>
          <w:tcPr>
            <w:tcW w:w="3243" w:type="dxa"/>
            <w:vAlign w:val="center"/>
          </w:tcPr>
          <w:p w:rsidR="00C935DC" w:rsidRPr="0022499A" w:rsidRDefault="00C935DC" w:rsidP="00C935DC">
            <w:pPr>
              <w:pStyle w:val="23"/>
              <w:widowControl w:val="0"/>
              <w:spacing w:after="120" w:line="240" w:lineRule="auto"/>
              <w:ind w:firstLine="0"/>
              <w:rPr>
                <w:rFonts w:asciiTheme="minorHAnsi" w:hAnsiTheme="minorHAnsi"/>
                <w:b/>
              </w:rPr>
            </w:pPr>
            <w:r>
              <w:rPr>
                <w:rFonts w:asciiTheme="minorHAnsi" w:hAnsiTheme="minorHAnsi"/>
                <w:b/>
              </w:rPr>
              <w:t>Клопидогрел 75мг</w:t>
            </w:r>
          </w:p>
        </w:tc>
        <w:tc>
          <w:tcPr>
            <w:tcW w:w="1577" w:type="dxa"/>
          </w:tcPr>
          <w:p w:rsidR="00C935DC" w:rsidRDefault="00C935DC" w:rsidP="00C935DC">
            <w:pPr>
              <w:jc w:val="center"/>
            </w:pPr>
            <w:r w:rsidRPr="005A5798">
              <w:rPr>
                <w:rFonts w:ascii="GHEA Grapalat" w:hAnsi="GHEA Grapalat"/>
                <w:sz w:val="16"/>
                <w:szCs w:val="16"/>
              </w:rPr>
              <w:t>штук</w:t>
            </w:r>
          </w:p>
        </w:tc>
        <w:tc>
          <w:tcPr>
            <w:tcW w:w="709" w:type="dxa"/>
          </w:tcPr>
          <w:p w:rsidR="00C935DC" w:rsidRPr="00B138F3" w:rsidRDefault="00C935DC" w:rsidP="00C935DC">
            <w:pPr>
              <w:widowControl w:val="0"/>
              <w:jc w:val="center"/>
              <w:rPr>
                <w:rFonts w:ascii="GHEA Grapalat" w:hAnsi="GHEA Grapalat"/>
                <w:sz w:val="16"/>
                <w:szCs w:val="16"/>
              </w:rPr>
            </w:pPr>
          </w:p>
        </w:tc>
        <w:tc>
          <w:tcPr>
            <w:tcW w:w="425" w:type="dxa"/>
          </w:tcPr>
          <w:p w:rsidR="00C935DC" w:rsidRPr="00B138F3" w:rsidRDefault="00C935DC" w:rsidP="00C935DC">
            <w:pPr>
              <w:widowControl w:val="0"/>
              <w:jc w:val="center"/>
              <w:rPr>
                <w:rFonts w:ascii="GHEA Grapalat" w:hAnsi="GHEA Grapalat"/>
                <w:sz w:val="16"/>
                <w:szCs w:val="16"/>
              </w:rPr>
            </w:pPr>
          </w:p>
        </w:tc>
        <w:tc>
          <w:tcPr>
            <w:tcW w:w="709" w:type="dxa"/>
            <w:vAlign w:val="bottom"/>
          </w:tcPr>
          <w:p w:rsidR="00C935DC" w:rsidRDefault="00C935DC" w:rsidP="00C935DC">
            <w:pPr>
              <w:jc w:val="center"/>
              <w:rPr>
                <w:rFonts w:ascii="Calibri" w:hAnsi="Calibri"/>
                <w:sz w:val="22"/>
                <w:szCs w:val="22"/>
              </w:rPr>
            </w:pPr>
            <w:r>
              <w:rPr>
                <w:rFonts w:ascii="Calibri" w:hAnsi="Calibri"/>
                <w:sz w:val="22"/>
                <w:szCs w:val="22"/>
              </w:rPr>
              <w:t>800</w:t>
            </w:r>
          </w:p>
        </w:tc>
        <w:tc>
          <w:tcPr>
            <w:tcW w:w="1701" w:type="dxa"/>
            <w:vMerge/>
          </w:tcPr>
          <w:p w:rsidR="00C935DC" w:rsidRPr="00B138F3" w:rsidRDefault="00C935DC" w:rsidP="00C935DC">
            <w:pPr>
              <w:widowControl w:val="0"/>
              <w:jc w:val="center"/>
              <w:rPr>
                <w:rFonts w:ascii="GHEA Grapalat" w:hAnsi="GHEA Grapalat"/>
                <w:sz w:val="16"/>
                <w:szCs w:val="16"/>
              </w:rPr>
            </w:pPr>
          </w:p>
        </w:tc>
        <w:tc>
          <w:tcPr>
            <w:tcW w:w="850" w:type="dxa"/>
            <w:vAlign w:val="bottom"/>
          </w:tcPr>
          <w:p w:rsidR="00C935DC" w:rsidRDefault="00C935DC" w:rsidP="00C935DC">
            <w:pPr>
              <w:jc w:val="center"/>
              <w:rPr>
                <w:rFonts w:ascii="Calibri" w:hAnsi="Calibri"/>
                <w:sz w:val="22"/>
                <w:szCs w:val="22"/>
              </w:rPr>
            </w:pPr>
            <w:r>
              <w:rPr>
                <w:rFonts w:ascii="Calibri" w:hAnsi="Calibri"/>
                <w:sz w:val="22"/>
                <w:szCs w:val="22"/>
              </w:rPr>
              <w:t>800</w:t>
            </w:r>
          </w:p>
        </w:tc>
        <w:tc>
          <w:tcPr>
            <w:tcW w:w="1471" w:type="dxa"/>
            <w:vMerge/>
          </w:tcPr>
          <w:p w:rsidR="00C935DC" w:rsidRPr="00B138F3" w:rsidRDefault="00C935DC" w:rsidP="00C935DC">
            <w:pPr>
              <w:widowControl w:val="0"/>
              <w:jc w:val="center"/>
              <w:rPr>
                <w:rFonts w:ascii="GHEA Grapalat" w:hAnsi="GHEA Grapalat"/>
                <w:sz w:val="16"/>
                <w:szCs w:val="16"/>
              </w:rPr>
            </w:pPr>
          </w:p>
        </w:tc>
      </w:tr>
      <w:tr w:rsidR="00C935DC" w:rsidRPr="00B138F3" w:rsidTr="00FB33B6">
        <w:trPr>
          <w:trHeight w:val="246"/>
          <w:jc w:val="center"/>
        </w:trPr>
        <w:tc>
          <w:tcPr>
            <w:tcW w:w="846" w:type="dxa"/>
            <w:vAlign w:val="bottom"/>
          </w:tcPr>
          <w:p w:rsidR="00C935DC" w:rsidRDefault="00C935DC" w:rsidP="00C935DC">
            <w:pPr>
              <w:jc w:val="center"/>
              <w:rPr>
                <w:rFonts w:ascii="GHEA Grapalat" w:hAnsi="GHEA Grapalat"/>
                <w:b/>
                <w:bCs/>
                <w:i/>
                <w:iCs/>
                <w:color w:val="000000"/>
                <w:sz w:val="22"/>
                <w:szCs w:val="22"/>
              </w:rPr>
            </w:pPr>
            <w:r>
              <w:rPr>
                <w:rFonts w:ascii="GHEA Grapalat" w:hAnsi="GHEA Grapalat"/>
                <w:b/>
                <w:bCs/>
                <w:i/>
                <w:iCs/>
                <w:color w:val="000000"/>
                <w:sz w:val="22"/>
                <w:szCs w:val="22"/>
              </w:rPr>
              <w:t>10</w:t>
            </w:r>
          </w:p>
        </w:tc>
        <w:tc>
          <w:tcPr>
            <w:tcW w:w="1276" w:type="dxa"/>
          </w:tcPr>
          <w:p w:rsidR="00C935DC" w:rsidRPr="001A586A" w:rsidRDefault="00C935DC" w:rsidP="00C935DC">
            <w:pPr>
              <w:rPr>
                <w:rFonts w:ascii="Sylfaen" w:hAnsi="Sylfaen"/>
                <w:i/>
                <w:sz w:val="22"/>
                <w:szCs w:val="22"/>
              </w:rPr>
            </w:pPr>
            <w:r w:rsidRPr="0012433B">
              <w:rPr>
                <w:rFonts w:ascii="Sylfaen" w:hAnsi="Sylfaen"/>
                <w:i/>
                <w:sz w:val="22"/>
                <w:szCs w:val="22"/>
              </w:rPr>
              <w:t>33621740</w:t>
            </w:r>
          </w:p>
        </w:tc>
        <w:tc>
          <w:tcPr>
            <w:tcW w:w="2693" w:type="dxa"/>
            <w:vAlign w:val="center"/>
          </w:tcPr>
          <w:p w:rsidR="00C935DC" w:rsidRPr="0022499A" w:rsidRDefault="00C935DC" w:rsidP="00C935DC">
            <w:pPr>
              <w:pStyle w:val="23"/>
              <w:widowControl w:val="0"/>
              <w:spacing w:after="120" w:line="240" w:lineRule="auto"/>
              <w:ind w:firstLine="0"/>
              <w:rPr>
                <w:rFonts w:ascii="GHEA Grapalat" w:hAnsi="GHEA Grapalat"/>
                <w:sz w:val="22"/>
                <w:szCs w:val="24"/>
              </w:rPr>
            </w:pPr>
            <w:r>
              <w:rPr>
                <w:rFonts w:ascii="GHEA Grapalat" w:hAnsi="GHEA Grapalat"/>
                <w:sz w:val="22"/>
                <w:szCs w:val="24"/>
              </w:rPr>
              <w:t>Амлодипин 10 мг</w:t>
            </w:r>
          </w:p>
        </w:tc>
        <w:tc>
          <w:tcPr>
            <w:tcW w:w="850" w:type="dxa"/>
          </w:tcPr>
          <w:p w:rsidR="00C935DC" w:rsidRPr="00061571" w:rsidRDefault="00C935DC" w:rsidP="00C935DC">
            <w:pPr>
              <w:widowControl w:val="0"/>
              <w:jc w:val="center"/>
              <w:rPr>
                <w:rFonts w:ascii="GHEA Grapalat" w:hAnsi="GHEA Grapalat"/>
                <w:sz w:val="16"/>
                <w:szCs w:val="16"/>
              </w:rPr>
            </w:pPr>
          </w:p>
        </w:tc>
        <w:tc>
          <w:tcPr>
            <w:tcW w:w="3243" w:type="dxa"/>
            <w:vAlign w:val="center"/>
          </w:tcPr>
          <w:p w:rsidR="00C935DC" w:rsidRPr="0022499A" w:rsidRDefault="00C935DC" w:rsidP="00C935DC">
            <w:pPr>
              <w:pStyle w:val="23"/>
              <w:widowControl w:val="0"/>
              <w:spacing w:after="120" w:line="240" w:lineRule="auto"/>
              <w:ind w:firstLine="0"/>
              <w:rPr>
                <w:rFonts w:ascii="GHEA Grapalat" w:hAnsi="GHEA Grapalat"/>
                <w:sz w:val="22"/>
                <w:szCs w:val="24"/>
              </w:rPr>
            </w:pPr>
            <w:r>
              <w:rPr>
                <w:rFonts w:ascii="GHEA Grapalat" w:hAnsi="GHEA Grapalat"/>
                <w:sz w:val="22"/>
                <w:szCs w:val="24"/>
              </w:rPr>
              <w:t>Амлодипин 10 мг</w:t>
            </w:r>
          </w:p>
        </w:tc>
        <w:tc>
          <w:tcPr>
            <w:tcW w:w="1577" w:type="dxa"/>
          </w:tcPr>
          <w:p w:rsidR="00C935DC" w:rsidRDefault="00C935DC" w:rsidP="00C935DC"/>
        </w:tc>
        <w:tc>
          <w:tcPr>
            <w:tcW w:w="709" w:type="dxa"/>
          </w:tcPr>
          <w:p w:rsidR="00C935DC" w:rsidRPr="00B138F3" w:rsidRDefault="00C935DC" w:rsidP="00C935DC">
            <w:pPr>
              <w:widowControl w:val="0"/>
              <w:jc w:val="center"/>
              <w:rPr>
                <w:rFonts w:ascii="GHEA Grapalat" w:hAnsi="GHEA Grapalat"/>
                <w:sz w:val="16"/>
                <w:szCs w:val="16"/>
              </w:rPr>
            </w:pPr>
          </w:p>
        </w:tc>
        <w:tc>
          <w:tcPr>
            <w:tcW w:w="425" w:type="dxa"/>
          </w:tcPr>
          <w:p w:rsidR="00C935DC" w:rsidRPr="00B138F3" w:rsidRDefault="00C935DC" w:rsidP="00C935DC">
            <w:pPr>
              <w:widowControl w:val="0"/>
              <w:jc w:val="center"/>
              <w:rPr>
                <w:rFonts w:ascii="GHEA Grapalat" w:hAnsi="GHEA Grapalat"/>
                <w:sz w:val="16"/>
                <w:szCs w:val="16"/>
              </w:rPr>
            </w:pPr>
          </w:p>
        </w:tc>
        <w:tc>
          <w:tcPr>
            <w:tcW w:w="709" w:type="dxa"/>
            <w:vAlign w:val="bottom"/>
          </w:tcPr>
          <w:p w:rsidR="00C935DC" w:rsidRDefault="00C935DC" w:rsidP="00C935DC">
            <w:pPr>
              <w:jc w:val="center"/>
              <w:rPr>
                <w:rFonts w:ascii="Calibri" w:hAnsi="Calibri"/>
                <w:sz w:val="22"/>
                <w:szCs w:val="22"/>
              </w:rPr>
            </w:pPr>
            <w:r>
              <w:rPr>
                <w:rFonts w:ascii="Calibri" w:hAnsi="Calibri"/>
                <w:sz w:val="22"/>
                <w:szCs w:val="22"/>
              </w:rPr>
              <w:t>2000</w:t>
            </w:r>
          </w:p>
        </w:tc>
        <w:tc>
          <w:tcPr>
            <w:tcW w:w="1701" w:type="dxa"/>
            <w:vMerge/>
          </w:tcPr>
          <w:p w:rsidR="00C935DC" w:rsidRPr="00B138F3" w:rsidRDefault="00C935DC" w:rsidP="00C935DC">
            <w:pPr>
              <w:widowControl w:val="0"/>
              <w:jc w:val="center"/>
              <w:rPr>
                <w:rFonts w:ascii="GHEA Grapalat" w:hAnsi="GHEA Grapalat"/>
                <w:sz w:val="16"/>
                <w:szCs w:val="16"/>
              </w:rPr>
            </w:pPr>
          </w:p>
        </w:tc>
        <w:tc>
          <w:tcPr>
            <w:tcW w:w="850" w:type="dxa"/>
            <w:vAlign w:val="bottom"/>
          </w:tcPr>
          <w:p w:rsidR="00C935DC" w:rsidRDefault="00C935DC" w:rsidP="00C935DC">
            <w:pPr>
              <w:jc w:val="center"/>
              <w:rPr>
                <w:rFonts w:ascii="Calibri" w:hAnsi="Calibri"/>
                <w:sz w:val="22"/>
                <w:szCs w:val="22"/>
              </w:rPr>
            </w:pPr>
            <w:r>
              <w:rPr>
                <w:rFonts w:ascii="Calibri" w:hAnsi="Calibri"/>
                <w:sz w:val="22"/>
                <w:szCs w:val="22"/>
              </w:rPr>
              <w:t>2000</w:t>
            </w:r>
          </w:p>
        </w:tc>
        <w:tc>
          <w:tcPr>
            <w:tcW w:w="1471" w:type="dxa"/>
            <w:vMerge/>
          </w:tcPr>
          <w:p w:rsidR="00C935DC" w:rsidRPr="00B138F3" w:rsidRDefault="00C935DC" w:rsidP="00C935DC">
            <w:pPr>
              <w:widowControl w:val="0"/>
              <w:jc w:val="center"/>
              <w:rPr>
                <w:rFonts w:ascii="GHEA Grapalat" w:hAnsi="GHEA Grapalat"/>
                <w:sz w:val="16"/>
                <w:szCs w:val="16"/>
              </w:rPr>
            </w:pP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8"/>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E67FD5">
        <w:trPr>
          <w:trHeight w:val="305"/>
          <w:jc w:val="center"/>
        </w:trPr>
        <w:tc>
          <w:tcPr>
            <w:tcW w:w="15903"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67FD5">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9"/>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AB4EAB">
        <w:trPr>
          <w:trHeight w:val="40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002451">
          <w:footnotePr>
            <w:pos w:val="beneathText"/>
          </w:footnotePr>
          <w:pgSz w:w="16838" w:h="11906" w:orient="landscape" w:code="9"/>
          <w:pgMar w:top="1418" w:right="424" w:bottom="1418" w:left="567"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002451">
      <w:pgSz w:w="11906" w:h="16838" w:code="9"/>
      <w:pgMar w:top="1418" w:right="424" w:bottom="1418" w:left="56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C3D" w:rsidRDefault="00423C3D">
      <w:r>
        <w:separator/>
      </w:r>
    </w:p>
  </w:endnote>
  <w:endnote w:type="continuationSeparator" w:id="0">
    <w:p w:rsidR="00423C3D" w:rsidRDefault="00423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1F7C7C" w:rsidRPr="00C861E9" w:rsidRDefault="001F7C7C">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F299C">
          <w:rPr>
            <w:rFonts w:ascii="GHEA Grapalat" w:hAnsi="GHEA Grapalat"/>
            <w:noProof/>
            <w:sz w:val="24"/>
            <w:szCs w:val="24"/>
          </w:rPr>
          <w:t>22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C3D" w:rsidRDefault="00423C3D">
      <w:r>
        <w:separator/>
      </w:r>
    </w:p>
  </w:footnote>
  <w:footnote w:type="continuationSeparator" w:id="0">
    <w:p w:rsidR="00423C3D" w:rsidRDefault="00423C3D">
      <w:r>
        <w:continuationSeparator/>
      </w:r>
    </w:p>
  </w:footnote>
  <w:footnote w:id="1">
    <w:p w:rsidR="001F7C7C" w:rsidRPr="008842CE" w:rsidRDefault="001F7C7C"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1F7C7C" w:rsidRPr="00CD6B60" w:rsidRDefault="001F7C7C"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1F7C7C" w:rsidRPr="00CD6B60" w:rsidRDefault="001F7C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F7C7C" w:rsidRPr="00CD6B60" w:rsidRDefault="001F7C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F7C7C" w:rsidRPr="00CD6B60" w:rsidRDefault="001F7C7C"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1F7C7C" w:rsidRDefault="001F7C7C"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1F7C7C" w:rsidRDefault="001F7C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1F7C7C" w:rsidRPr="009E2596" w:rsidRDefault="001F7C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rsidR="001F7C7C" w:rsidRPr="0049623A" w:rsidDel="00932115" w:rsidRDefault="001F7C7C" w:rsidP="00AF1F59">
      <w:pPr>
        <w:pStyle w:val="af2"/>
        <w:jc w:val="both"/>
        <w:rPr>
          <w:del w:id="1"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rsidR="001F7C7C" w:rsidRPr="00D3436F" w:rsidRDefault="001F7C7C"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1F7C7C" w:rsidRPr="000811C1" w:rsidRDefault="001F7C7C">
      <w:pPr>
        <w:pStyle w:val="af2"/>
        <w:rPr>
          <w:rFonts w:asciiTheme="minorHAnsi" w:hAnsiTheme="minorHAnsi"/>
        </w:rPr>
      </w:pPr>
    </w:p>
  </w:footnote>
  <w:footnote w:id="6">
    <w:p w:rsidR="001F7C7C" w:rsidRPr="00FE2AA4" w:rsidRDefault="001F7C7C">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rsidR="001F7C7C" w:rsidRPr="008842CE" w:rsidRDefault="001F7C7C"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F7C7C" w:rsidRPr="000811C1" w:rsidRDefault="001F7C7C">
      <w:pPr>
        <w:pStyle w:val="af2"/>
        <w:rPr>
          <w:lang w:val="af-ZA"/>
        </w:rPr>
      </w:pPr>
    </w:p>
  </w:footnote>
  <w:footnote w:id="8">
    <w:p w:rsidR="001F7C7C" w:rsidRPr="0092041F" w:rsidRDefault="001F7C7C"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9">
    <w:p w:rsidR="001F7C7C" w:rsidRPr="00511966" w:rsidRDefault="001F7C7C"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rsidR="001F7C7C" w:rsidRPr="008E4439" w:rsidRDefault="001F7C7C"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1F7C7C" w:rsidRPr="000811C1" w:rsidRDefault="001F7C7C" w:rsidP="0027573B">
      <w:pPr>
        <w:pStyle w:val="af2"/>
        <w:rPr>
          <w:rFonts w:ascii="Sylfaen" w:hAnsi="Sylfaen"/>
          <w:sz w:val="18"/>
          <w:szCs w:val="18"/>
        </w:rPr>
      </w:pPr>
    </w:p>
  </w:footnote>
  <w:footnote w:id="11">
    <w:p w:rsidR="001F7C7C" w:rsidRPr="00A31673" w:rsidRDefault="001F7C7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1F7C7C" w:rsidRPr="00DE7706" w:rsidRDefault="001F7C7C">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1F7C7C" w:rsidRDefault="001F7C7C"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F7C7C" w:rsidRDefault="001F7C7C" w:rsidP="006B3E56">
      <w:pPr>
        <w:pStyle w:val="af2"/>
        <w:rPr>
          <w:rFonts w:asciiTheme="minorHAnsi" w:hAnsiTheme="minorHAnsi"/>
          <w:lang w:val="af-ZA"/>
        </w:rPr>
      </w:pPr>
    </w:p>
  </w:footnote>
  <w:footnote w:id="14">
    <w:p w:rsidR="001F7C7C" w:rsidRPr="00D3436F" w:rsidRDefault="001F7C7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1F7C7C" w:rsidRPr="00D3436F" w:rsidRDefault="001F7C7C">
      <w:pPr>
        <w:pStyle w:val="af2"/>
        <w:rPr>
          <w:lang w:val="es-ES"/>
        </w:rPr>
      </w:pPr>
    </w:p>
  </w:footnote>
  <w:footnote w:id="15">
    <w:p w:rsidR="001F7C7C" w:rsidRPr="008842CE" w:rsidRDefault="001F7C7C" w:rsidP="003D2FE2">
      <w:pPr>
        <w:pStyle w:val="af2"/>
        <w:jc w:val="both"/>
      </w:pPr>
    </w:p>
  </w:footnote>
  <w:footnote w:id="16">
    <w:p w:rsidR="001F7C7C" w:rsidRPr="008842CE" w:rsidRDefault="001F7C7C" w:rsidP="000A214C">
      <w:pPr>
        <w:pStyle w:val="af2"/>
        <w:jc w:val="both"/>
      </w:pPr>
    </w:p>
  </w:footnote>
  <w:footnote w:id="17">
    <w:p w:rsidR="001F7C7C" w:rsidRPr="00D3436F" w:rsidRDefault="001F7C7C"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8">
    <w:p w:rsidR="001F7C7C" w:rsidRPr="008842CE" w:rsidRDefault="001F7C7C"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1F7C7C" w:rsidRPr="00D3436F" w:rsidRDefault="001F7C7C">
      <w:pPr>
        <w:pStyle w:val="af2"/>
        <w:rPr>
          <w:lang w:val="hy-AM"/>
        </w:rPr>
      </w:pPr>
    </w:p>
  </w:footnote>
  <w:footnote w:id="19">
    <w:p w:rsidR="001F7C7C" w:rsidRPr="008842CE" w:rsidRDefault="001F7C7C"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F7C7C" w:rsidRPr="00E85250" w:rsidRDefault="001F7C7C" w:rsidP="00D90640">
      <w:pPr>
        <w:widowControl w:val="0"/>
        <w:spacing w:after="160" w:line="360" w:lineRule="auto"/>
        <w:ind w:firstLine="709"/>
        <w:jc w:val="both"/>
        <w:rPr>
          <w:rFonts w:ascii="GHEA Grapalat" w:hAnsi="GHEA Grapalat"/>
          <w:lang w:val="hy-AM"/>
        </w:rPr>
      </w:pPr>
    </w:p>
    <w:p w:rsidR="001F7C7C" w:rsidRPr="00D3436F" w:rsidRDefault="001F7C7C">
      <w:pPr>
        <w:pStyle w:val="af2"/>
        <w:rPr>
          <w:lang w:val="hy-AM"/>
        </w:rPr>
      </w:pPr>
    </w:p>
  </w:footnote>
  <w:footnote w:id="20">
    <w:p w:rsidR="001F7C7C" w:rsidRPr="00402BC3" w:rsidRDefault="001F7C7C"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F7C7C" w:rsidRPr="00552088" w:rsidRDefault="001F7C7C"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F7C7C" w:rsidRPr="00D3436F" w:rsidRDefault="001F7C7C">
      <w:pPr>
        <w:pStyle w:val="af2"/>
        <w:rPr>
          <w:lang w:val="hy-AM"/>
        </w:rPr>
      </w:pPr>
    </w:p>
  </w:footnote>
  <w:footnote w:id="21">
    <w:p w:rsidR="001F7C7C" w:rsidRPr="008842CE" w:rsidRDefault="001F7C7C"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F7C7C" w:rsidRPr="00D3436F" w:rsidRDefault="001F7C7C">
      <w:pPr>
        <w:pStyle w:val="af2"/>
        <w:rPr>
          <w:lang w:val="hy-AM"/>
        </w:rPr>
      </w:pPr>
    </w:p>
  </w:footnote>
  <w:footnote w:id="22">
    <w:p w:rsidR="001F7C7C" w:rsidRPr="00D3436F" w:rsidRDefault="001F7C7C"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rsidR="001F7C7C" w:rsidRPr="008842CE" w:rsidRDefault="001F7C7C"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F7C7C" w:rsidRPr="00D3436F" w:rsidRDefault="001F7C7C">
      <w:pPr>
        <w:pStyle w:val="af2"/>
        <w:rPr>
          <w:lang w:val="hy-AM"/>
        </w:rPr>
      </w:pPr>
    </w:p>
  </w:footnote>
  <w:footnote w:id="24">
    <w:p w:rsidR="001F7C7C" w:rsidRPr="008842CE" w:rsidRDefault="001F7C7C"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1F7C7C" w:rsidRPr="008842CE" w:rsidRDefault="001F7C7C"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1F7C7C" w:rsidRPr="00D3436F" w:rsidRDefault="001F7C7C">
      <w:pPr>
        <w:pStyle w:val="af2"/>
        <w:rPr>
          <w:lang w:val="hy-AM"/>
        </w:rPr>
      </w:pPr>
    </w:p>
  </w:footnote>
  <w:footnote w:id="25">
    <w:p w:rsidR="001F7C7C" w:rsidRPr="00E861BF" w:rsidRDefault="001F7C7C"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6">
    <w:p w:rsidR="001F7C7C" w:rsidRDefault="001F7C7C"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1F7C7C" w:rsidRPr="00E861BF" w:rsidRDefault="001F7C7C"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7">
    <w:p w:rsidR="001F7C7C" w:rsidRPr="00E861BF" w:rsidRDefault="001F7C7C"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8">
    <w:p w:rsidR="001F7C7C" w:rsidRPr="008842CE" w:rsidRDefault="001F7C7C"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9">
    <w:p w:rsidR="001F7C7C" w:rsidRPr="008842CE" w:rsidRDefault="001F7C7C"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451"/>
    <w:rsid w:val="00002C23"/>
    <w:rsid w:val="000031E3"/>
    <w:rsid w:val="000033BC"/>
    <w:rsid w:val="00003DF0"/>
    <w:rsid w:val="0000439D"/>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1571"/>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6A84"/>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1BC6"/>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1F7C7C"/>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499A"/>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3EE3"/>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8D7"/>
    <w:rsid w:val="00411D9D"/>
    <w:rsid w:val="00413390"/>
    <w:rsid w:val="00413595"/>
    <w:rsid w:val="00416F1E"/>
    <w:rsid w:val="0041739A"/>
    <w:rsid w:val="004175B6"/>
    <w:rsid w:val="00417E48"/>
    <w:rsid w:val="00417F33"/>
    <w:rsid w:val="00421AEB"/>
    <w:rsid w:val="00422802"/>
    <w:rsid w:val="00423C3D"/>
    <w:rsid w:val="00427EAA"/>
    <w:rsid w:val="00431998"/>
    <w:rsid w:val="004320F2"/>
    <w:rsid w:val="00434D1C"/>
    <w:rsid w:val="0043558D"/>
    <w:rsid w:val="004361D6"/>
    <w:rsid w:val="0043641B"/>
    <w:rsid w:val="0043662A"/>
    <w:rsid w:val="00436AB1"/>
    <w:rsid w:val="00436DF8"/>
    <w:rsid w:val="0043701E"/>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64D"/>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18D"/>
    <w:rsid w:val="0053431E"/>
    <w:rsid w:val="00534395"/>
    <w:rsid w:val="00534468"/>
    <w:rsid w:val="005358F5"/>
    <w:rsid w:val="00535C30"/>
    <w:rsid w:val="00536021"/>
    <w:rsid w:val="00536BFB"/>
    <w:rsid w:val="00536FD1"/>
    <w:rsid w:val="005370DC"/>
    <w:rsid w:val="00537173"/>
    <w:rsid w:val="005372A4"/>
    <w:rsid w:val="0053768D"/>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215"/>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1E9"/>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D1B"/>
    <w:rsid w:val="005E2F4D"/>
    <w:rsid w:val="005E2FA5"/>
    <w:rsid w:val="005E30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55A1"/>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99C"/>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80"/>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2B4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2C"/>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3D46"/>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B31"/>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1F3"/>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35DC"/>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2B8"/>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1CEB"/>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8A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3B6"/>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66F"/>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6C0686"/>
  <w15:docId w15:val="{160DC7A9-B349-4C56-8C8E-03DDAF5F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F1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F1B31"/>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4659E-27BD-4C53-83C8-4D3FDD313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69</Pages>
  <Words>17332</Words>
  <Characters>98794</Characters>
  <Application>Microsoft Office Word</Application>
  <DocSecurity>0</DocSecurity>
  <Lines>823</Lines>
  <Paragraphs>231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115895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20</cp:revision>
  <cp:lastPrinted>2018-02-16T07:12:00Z</cp:lastPrinted>
  <dcterms:created xsi:type="dcterms:W3CDTF">2019-12-18T07:00:00Z</dcterms:created>
  <dcterms:modified xsi:type="dcterms:W3CDTF">2020-03-09T09:44:00Z</dcterms:modified>
</cp:coreProperties>
</file>